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0315EB06" w:rsidR="002A1316" w:rsidRPr="00016321" w:rsidRDefault="002A1316" w:rsidP="00B30CA0">
      <w:pPr>
        <w:pStyle w:val="Heading2"/>
        <w:rPr>
          <w:sz w:val="22"/>
          <w:szCs w:val="22"/>
        </w:rPr>
      </w:pPr>
      <w:r w:rsidRPr="00016321">
        <w:rPr>
          <w:b/>
          <w:sz w:val="22"/>
          <w:szCs w:val="22"/>
        </w:rPr>
        <w:t>Issue</w:t>
      </w:r>
      <w:r w:rsidR="00074DCF" w:rsidRPr="00016321">
        <w:rPr>
          <w:b/>
          <w:sz w:val="22"/>
          <w:szCs w:val="22"/>
        </w:rPr>
        <w:t xml:space="preserve">: </w:t>
      </w:r>
      <w:r w:rsidR="00362AF8">
        <w:rPr>
          <w:b/>
          <w:sz w:val="22"/>
          <w:szCs w:val="22"/>
        </w:rPr>
        <w:t>IMR Definition</w:t>
      </w:r>
    </w:p>
    <w:p w14:paraId="7D50C110" w14:textId="77777777" w:rsidR="00B30CA0" w:rsidRPr="00016321" w:rsidRDefault="00B30CA0" w:rsidP="00B30CA0">
      <w:pPr>
        <w:rPr>
          <w:sz w:val="22"/>
          <w:szCs w:val="22"/>
        </w:rPr>
      </w:pPr>
    </w:p>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43F5E291"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002D0FED">
        <w:rPr>
          <w:sz w:val="22"/>
          <w:szCs w:val="22"/>
        </w:rPr>
        <w:fldChar w:fldCharType="begin">
          <w:ffData>
            <w:name w:val="Check1"/>
            <w:enabled/>
            <w:calcOnExit w:val="0"/>
            <w:checkBox>
              <w:sizeAuto/>
              <w:default w:val="0"/>
            </w:checkBox>
          </w:ffData>
        </w:fldChar>
      </w:r>
      <w:bookmarkStart w:id="0" w:name="Check1"/>
      <w:r w:rsidR="002D0FED">
        <w:rPr>
          <w:sz w:val="22"/>
          <w:szCs w:val="22"/>
        </w:rPr>
        <w:instrText xml:space="preserve"> FORMCHECKBOX </w:instrText>
      </w:r>
      <w:r w:rsidR="002D0FED">
        <w:rPr>
          <w:sz w:val="22"/>
          <w:szCs w:val="22"/>
        </w:rPr>
      </w:r>
      <w:r w:rsidR="002D0FED">
        <w:rPr>
          <w:sz w:val="22"/>
          <w:szCs w:val="22"/>
        </w:rPr>
        <w:fldChar w:fldCharType="separate"/>
      </w:r>
      <w:r w:rsidR="002D0FED">
        <w:rPr>
          <w:sz w:val="22"/>
          <w:szCs w:val="22"/>
        </w:rPr>
        <w:fldChar w:fldCharType="end"/>
      </w:r>
      <w:bookmarkEnd w:id="0"/>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002D0FED">
        <w:rPr>
          <w:sz w:val="22"/>
          <w:szCs w:val="22"/>
        </w:rPr>
        <w:fldChar w:fldCharType="begin">
          <w:ffData>
            <w:name w:val=""/>
            <w:enabled/>
            <w:calcOnExit w:val="0"/>
            <w:checkBox>
              <w:sizeAuto/>
              <w:default w:val="0"/>
            </w:checkBox>
          </w:ffData>
        </w:fldChar>
      </w:r>
      <w:r w:rsidR="002D0FED">
        <w:rPr>
          <w:sz w:val="22"/>
          <w:szCs w:val="22"/>
        </w:rPr>
        <w:instrText xml:space="preserve"> FORMCHECKBOX </w:instrText>
      </w:r>
      <w:r w:rsidR="002D0FED">
        <w:rPr>
          <w:sz w:val="22"/>
          <w:szCs w:val="22"/>
        </w:rPr>
      </w:r>
      <w:r w:rsidR="002D0FED">
        <w:rPr>
          <w:sz w:val="22"/>
          <w:szCs w:val="22"/>
        </w:rPr>
        <w:fldChar w:fldCharType="separate"/>
      </w:r>
      <w:r w:rsidR="002D0FED">
        <w:rPr>
          <w:sz w:val="22"/>
          <w:szCs w:val="22"/>
        </w:rPr>
        <w:fldChar w:fldCharType="end"/>
      </w:r>
      <w:r w:rsidR="00C118ED" w:rsidRPr="00016321">
        <w:rPr>
          <w:sz w:val="22"/>
          <w:szCs w:val="22"/>
        </w:rPr>
        <w:tab/>
      </w:r>
    </w:p>
    <w:p w14:paraId="4332D7DA" w14:textId="02284300"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064E6392" w14:textId="508935C5" w:rsidR="009072B6" w:rsidRDefault="002A1316" w:rsidP="008F5AFD">
      <w:pPr>
        <w:pStyle w:val="BodyTextIndent"/>
        <w:spacing w:after="0"/>
        <w:ind w:left="0"/>
        <w:jc w:val="both"/>
        <w:rPr>
          <w:sz w:val="22"/>
          <w:szCs w:val="22"/>
        </w:rPr>
      </w:pPr>
      <w:r w:rsidRPr="00F21B38">
        <w:rPr>
          <w:b/>
          <w:bCs/>
          <w:sz w:val="22"/>
        </w:rPr>
        <w:t>Description of Issue:</w:t>
      </w:r>
      <w:r w:rsidR="00F7468A" w:rsidRPr="002470D2">
        <w:rPr>
          <w:sz w:val="22"/>
        </w:rPr>
        <w:t xml:space="preserve"> </w:t>
      </w:r>
      <w:r w:rsidR="00A818A1" w:rsidRPr="00307C30">
        <w:rPr>
          <w:sz w:val="22"/>
          <w:szCs w:val="22"/>
        </w:rPr>
        <w:t xml:space="preserve">This </w:t>
      </w:r>
      <w:r w:rsidR="00463E98">
        <w:rPr>
          <w:sz w:val="22"/>
          <w:szCs w:val="22"/>
        </w:rPr>
        <w:t xml:space="preserve">agenda item </w:t>
      </w:r>
      <w:r w:rsidR="007F5DAE">
        <w:rPr>
          <w:sz w:val="22"/>
          <w:szCs w:val="22"/>
        </w:rPr>
        <w:t xml:space="preserve">has been prepared to present the proposed IMR definition suggested by the ACLI to the Working Group for inclusion in </w:t>
      </w:r>
      <w:r w:rsidR="007F5DAE" w:rsidRPr="009072B6">
        <w:rPr>
          <w:i/>
          <w:iCs/>
          <w:sz w:val="22"/>
          <w:szCs w:val="22"/>
        </w:rPr>
        <w:t>SSAP No. 7</w:t>
      </w:r>
      <w:r w:rsidR="009072B6" w:rsidRPr="009072B6">
        <w:rPr>
          <w:i/>
          <w:iCs/>
          <w:sz w:val="22"/>
          <w:szCs w:val="22"/>
        </w:rPr>
        <w:t>—Asset Valuation and Interest Maintenance Reserve</w:t>
      </w:r>
      <w:r w:rsidR="009072B6">
        <w:rPr>
          <w:sz w:val="22"/>
          <w:szCs w:val="22"/>
        </w:rPr>
        <w:t xml:space="preserve">. </w:t>
      </w:r>
      <w:r w:rsidR="009530A2">
        <w:rPr>
          <w:sz w:val="22"/>
          <w:szCs w:val="22"/>
        </w:rPr>
        <w:t xml:space="preserve">As this discussion is focused on the specific IMR definition, it has been captured in a separate agenda item. </w:t>
      </w:r>
      <w:r w:rsidR="00F46855">
        <w:rPr>
          <w:sz w:val="22"/>
          <w:szCs w:val="22"/>
        </w:rPr>
        <w:t>A</w:t>
      </w:r>
      <w:r w:rsidR="008B34B6">
        <w:rPr>
          <w:sz w:val="22"/>
          <w:szCs w:val="22"/>
        </w:rPr>
        <w:t>genda ite</w:t>
      </w:r>
      <w:r w:rsidR="009530A2">
        <w:rPr>
          <w:sz w:val="22"/>
          <w:szCs w:val="22"/>
        </w:rPr>
        <w:t>m</w:t>
      </w:r>
      <w:r w:rsidR="008B34B6">
        <w:rPr>
          <w:sz w:val="22"/>
          <w:szCs w:val="22"/>
        </w:rPr>
        <w:t xml:space="preserve"> 2023-14</w:t>
      </w:r>
      <w:r w:rsidR="009530A2">
        <w:rPr>
          <w:sz w:val="22"/>
          <w:szCs w:val="22"/>
        </w:rPr>
        <w:t xml:space="preserve"> will continue to be </w:t>
      </w:r>
      <w:r w:rsidR="00092D78">
        <w:rPr>
          <w:sz w:val="22"/>
          <w:szCs w:val="22"/>
        </w:rPr>
        <w:t>referred to</w:t>
      </w:r>
      <w:r w:rsidR="0034372A">
        <w:rPr>
          <w:sz w:val="22"/>
          <w:szCs w:val="22"/>
        </w:rPr>
        <w:t xml:space="preserve"> as the broad agenda item for overall revisions to SSAP No. </w:t>
      </w:r>
      <w:r w:rsidR="00092D78">
        <w:rPr>
          <w:sz w:val="22"/>
          <w:szCs w:val="22"/>
        </w:rPr>
        <w:t xml:space="preserve">7 and the removal of accounting-related guidance from the Annual Statement Instructions. </w:t>
      </w:r>
    </w:p>
    <w:p w14:paraId="183205D7" w14:textId="77777777" w:rsidR="00092D78" w:rsidRDefault="00092D78" w:rsidP="008F5AFD">
      <w:pPr>
        <w:pStyle w:val="BodyTextIndent"/>
        <w:spacing w:after="0"/>
        <w:ind w:left="0"/>
        <w:jc w:val="both"/>
        <w:rPr>
          <w:sz w:val="22"/>
          <w:szCs w:val="22"/>
        </w:rPr>
      </w:pPr>
    </w:p>
    <w:p w14:paraId="681915D4" w14:textId="3146A16D" w:rsidR="00092D78" w:rsidRDefault="002018A8" w:rsidP="008F5AFD">
      <w:pPr>
        <w:pStyle w:val="BodyTextIndent"/>
        <w:spacing w:after="0"/>
        <w:ind w:left="0"/>
        <w:jc w:val="both"/>
        <w:rPr>
          <w:sz w:val="22"/>
          <w:szCs w:val="22"/>
        </w:rPr>
      </w:pPr>
      <w:r>
        <w:rPr>
          <w:sz w:val="22"/>
          <w:szCs w:val="22"/>
        </w:rPr>
        <w:t>The IMR Ad Hoc Group was formed i</w:t>
      </w:r>
      <w:r w:rsidR="00C40BEA">
        <w:rPr>
          <w:sz w:val="22"/>
          <w:szCs w:val="22"/>
        </w:rPr>
        <w:t>n October 2023</w:t>
      </w:r>
      <w:r w:rsidR="00B906F9">
        <w:rPr>
          <w:sz w:val="22"/>
          <w:szCs w:val="22"/>
        </w:rPr>
        <w:t xml:space="preserve"> </w:t>
      </w:r>
      <w:r w:rsidR="00C40BEA">
        <w:rPr>
          <w:sz w:val="22"/>
          <w:szCs w:val="22"/>
        </w:rPr>
        <w:t xml:space="preserve">after the adoption of </w:t>
      </w:r>
      <w:r w:rsidR="00B906F9">
        <w:rPr>
          <w:sz w:val="22"/>
          <w:szCs w:val="22"/>
        </w:rPr>
        <w:t xml:space="preserve">the limited-time </w:t>
      </w:r>
      <w:r w:rsidR="00C40BEA" w:rsidRPr="00B906F9">
        <w:rPr>
          <w:i/>
          <w:iCs/>
          <w:sz w:val="22"/>
          <w:szCs w:val="22"/>
        </w:rPr>
        <w:t>INT</w:t>
      </w:r>
      <w:r w:rsidR="009A769C" w:rsidRPr="00B906F9">
        <w:rPr>
          <w:i/>
          <w:iCs/>
          <w:sz w:val="22"/>
          <w:szCs w:val="22"/>
        </w:rPr>
        <w:t xml:space="preserve"> 23-01: Net Negative (Disallowed) Interest Maintenance Reserve</w:t>
      </w:r>
      <w:r w:rsidR="0096331C">
        <w:rPr>
          <w:sz w:val="22"/>
          <w:szCs w:val="22"/>
        </w:rPr>
        <w:t xml:space="preserve"> and the direction from the Working Group </w:t>
      </w:r>
      <w:r>
        <w:rPr>
          <w:sz w:val="22"/>
          <w:szCs w:val="22"/>
        </w:rPr>
        <w:t>towards a long-term project addressing IMR and AVR. This ad hoc group</w:t>
      </w:r>
      <w:r w:rsidR="001A26FA">
        <w:rPr>
          <w:sz w:val="22"/>
          <w:szCs w:val="22"/>
        </w:rPr>
        <w:t xml:space="preserve">, </w:t>
      </w:r>
      <w:r w:rsidR="000E174A">
        <w:rPr>
          <w:sz w:val="22"/>
          <w:szCs w:val="22"/>
        </w:rPr>
        <w:t>which is</w:t>
      </w:r>
      <w:r w:rsidR="001A26FA">
        <w:rPr>
          <w:sz w:val="22"/>
          <w:szCs w:val="22"/>
        </w:rPr>
        <w:t xml:space="preserve"> comprised of accounting and actuarial regulators and interested parties,</w:t>
      </w:r>
      <w:r>
        <w:rPr>
          <w:sz w:val="22"/>
          <w:szCs w:val="22"/>
        </w:rPr>
        <w:t xml:space="preserve"> has </w:t>
      </w:r>
      <w:r w:rsidR="00B906F9">
        <w:rPr>
          <w:sz w:val="22"/>
          <w:szCs w:val="22"/>
        </w:rPr>
        <w:t>met</w:t>
      </w:r>
      <w:r>
        <w:rPr>
          <w:sz w:val="22"/>
          <w:szCs w:val="22"/>
        </w:rPr>
        <w:t xml:space="preserve"> regularly since inception </w:t>
      </w:r>
      <w:r w:rsidR="00B906F9">
        <w:rPr>
          <w:sz w:val="22"/>
          <w:szCs w:val="22"/>
        </w:rPr>
        <w:t xml:space="preserve">to consider several topics and issues involving IMR. </w:t>
      </w:r>
    </w:p>
    <w:p w14:paraId="6254E0F2" w14:textId="77777777" w:rsidR="00997FF7" w:rsidRDefault="00997FF7" w:rsidP="008F5AFD">
      <w:pPr>
        <w:pStyle w:val="BodyTextIndent"/>
        <w:spacing w:after="0"/>
        <w:ind w:left="0"/>
        <w:jc w:val="both"/>
        <w:rPr>
          <w:sz w:val="22"/>
          <w:szCs w:val="22"/>
        </w:rPr>
      </w:pPr>
    </w:p>
    <w:p w14:paraId="11037310" w14:textId="4076CC94" w:rsidR="00997FF7" w:rsidRDefault="00FB3A87" w:rsidP="008F5AFD">
      <w:pPr>
        <w:pStyle w:val="BodyTextIndent"/>
        <w:spacing w:after="0"/>
        <w:ind w:left="0"/>
        <w:jc w:val="both"/>
        <w:rPr>
          <w:sz w:val="22"/>
          <w:szCs w:val="22"/>
        </w:rPr>
      </w:pPr>
      <w:r>
        <w:rPr>
          <w:sz w:val="22"/>
          <w:szCs w:val="22"/>
        </w:rPr>
        <w:t xml:space="preserve">As part of the discussion, the ACLI proposed </w:t>
      </w:r>
      <w:r w:rsidR="007B547D">
        <w:rPr>
          <w:sz w:val="22"/>
          <w:szCs w:val="22"/>
        </w:rPr>
        <w:t xml:space="preserve">a definition/purpose of IMR as follows: </w:t>
      </w:r>
    </w:p>
    <w:p w14:paraId="682F7D40" w14:textId="77777777" w:rsidR="00B00A40" w:rsidRDefault="00B00A40" w:rsidP="008F5AFD">
      <w:pPr>
        <w:pStyle w:val="BodyTextIndent"/>
        <w:spacing w:after="0"/>
        <w:ind w:left="0"/>
        <w:jc w:val="both"/>
        <w:rPr>
          <w:sz w:val="22"/>
          <w:szCs w:val="22"/>
        </w:rPr>
      </w:pPr>
    </w:p>
    <w:p w14:paraId="4A4DE58B" w14:textId="5849FCE5" w:rsidR="00B00A40" w:rsidRPr="00B00A40" w:rsidRDefault="00B00A40" w:rsidP="00915C27">
      <w:pPr>
        <w:ind w:left="720"/>
        <w:jc w:val="both"/>
        <w:rPr>
          <w:sz w:val="22"/>
          <w:szCs w:val="22"/>
        </w:rPr>
      </w:pPr>
      <w:r w:rsidRPr="00B00A40">
        <w:rPr>
          <w:sz w:val="22"/>
          <w:szCs w:val="22"/>
        </w:rPr>
        <w:t>IMR is a valuation adjustment to maintain consistency between insurance liabilities (the assumptions for which are often unchanged from origin</w:t>
      </w:r>
      <w:r w:rsidR="00342210" w:rsidRPr="00B00A40">
        <w:rPr>
          <w:sz w:val="22"/>
          <w:szCs w:val="22"/>
        </w:rPr>
        <w:t>),</w:t>
      </w:r>
      <w:r w:rsidRPr="00B00A40">
        <w:rPr>
          <w:sz w:val="22"/>
          <w:szCs w:val="22"/>
        </w:rPr>
        <w:t xml:space="preserve"> and the assets needed to support them (where the assumptions can essentially be revisited any time there are fixed income realizations).  </w:t>
      </w:r>
    </w:p>
    <w:p w14:paraId="296BDB84" w14:textId="77777777" w:rsidR="00B00A40" w:rsidRPr="00B00A40" w:rsidRDefault="00B00A40" w:rsidP="00915C27">
      <w:pPr>
        <w:ind w:left="720"/>
        <w:jc w:val="both"/>
        <w:rPr>
          <w:sz w:val="22"/>
          <w:szCs w:val="22"/>
        </w:rPr>
      </w:pPr>
    </w:p>
    <w:p w14:paraId="29D11E83" w14:textId="64BAC7DB" w:rsidR="00B00A40" w:rsidRPr="00B00A40" w:rsidRDefault="00B00A40" w:rsidP="00915C27">
      <w:pPr>
        <w:ind w:left="720"/>
        <w:jc w:val="both"/>
        <w:rPr>
          <w:sz w:val="22"/>
          <w:szCs w:val="22"/>
        </w:rPr>
      </w:pPr>
      <w:r w:rsidRPr="00B00A40">
        <w:rPr>
          <w:sz w:val="22"/>
          <w:szCs w:val="22"/>
        </w:rPr>
        <w:t xml:space="preserve">IMR defers and amortizes the recognition of non-economic gains or losses where investment activity, whether through fixed income investment sales or fixed income derivative hedging transactions, essentially unlock unrealized gains/losses for either assets or liabilities. IMR is not intended to defer economic gains and losses related to asset sales compelled by liquidity pressures that fund significant cash outflows (e.g., such as excess withdrawals and collateral calls). </w:t>
      </w:r>
    </w:p>
    <w:p w14:paraId="568C4CF9" w14:textId="77777777" w:rsidR="00B00A40" w:rsidRPr="00B00A40" w:rsidRDefault="00B00A40" w:rsidP="00915C27">
      <w:pPr>
        <w:ind w:left="720"/>
        <w:jc w:val="both"/>
        <w:rPr>
          <w:sz w:val="22"/>
          <w:szCs w:val="22"/>
        </w:rPr>
      </w:pPr>
    </w:p>
    <w:p w14:paraId="5F71CDF0" w14:textId="34DAFDB9" w:rsidR="00B00A40" w:rsidRPr="00B00A40" w:rsidRDefault="00B00A40" w:rsidP="00915C27">
      <w:pPr>
        <w:ind w:left="720"/>
        <w:jc w:val="both"/>
        <w:rPr>
          <w:sz w:val="22"/>
          <w:szCs w:val="22"/>
        </w:rPr>
      </w:pPr>
      <w:r w:rsidRPr="00B00A40">
        <w:rPr>
          <w:sz w:val="22"/>
          <w:szCs w:val="22"/>
        </w:rPr>
        <w:t>Specifically, the IMR valuation adjustment more appropriately reflects the impact to statutory surplus from fluctuations in interest rates and therefore provides a more accurate representation of solvency under the NAIC’s statutory framework which often includes amortized cost valuation of fixed income investments and liability valuations with fixed assumptions in accordance with the Accounting Practices and Procedures and Valuation Manual.</w:t>
      </w:r>
    </w:p>
    <w:p w14:paraId="61CFA68C" w14:textId="77777777" w:rsidR="00B00A40" w:rsidRDefault="00B00A40" w:rsidP="008F5AFD">
      <w:pPr>
        <w:pStyle w:val="BodyTextIndent"/>
        <w:spacing w:after="0"/>
        <w:ind w:left="0"/>
        <w:jc w:val="both"/>
        <w:rPr>
          <w:sz w:val="22"/>
          <w:szCs w:val="22"/>
        </w:rPr>
      </w:pPr>
    </w:p>
    <w:p w14:paraId="577BE3FA" w14:textId="1AEF39CE" w:rsidR="0059433C" w:rsidRDefault="00030E84" w:rsidP="008F5AFD">
      <w:pPr>
        <w:pStyle w:val="BodyTextIndent"/>
        <w:spacing w:after="0"/>
        <w:ind w:left="0"/>
        <w:jc w:val="both"/>
        <w:rPr>
          <w:sz w:val="22"/>
          <w:szCs w:val="22"/>
        </w:rPr>
      </w:pPr>
      <w:r>
        <w:rPr>
          <w:sz w:val="22"/>
          <w:szCs w:val="22"/>
        </w:rPr>
        <w:t xml:space="preserve">Although this definition was </w:t>
      </w:r>
      <w:r w:rsidR="0095098D">
        <w:rPr>
          <w:sz w:val="22"/>
          <w:szCs w:val="22"/>
        </w:rPr>
        <w:t xml:space="preserve">initially </w:t>
      </w:r>
      <w:r>
        <w:rPr>
          <w:sz w:val="22"/>
          <w:szCs w:val="22"/>
        </w:rPr>
        <w:t xml:space="preserve">discussed at the </w:t>
      </w:r>
      <w:r w:rsidR="004D733A">
        <w:rPr>
          <w:sz w:val="22"/>
          <w:szCs w:val="22"/>
        </w:rPr>
        <w:t>IMR</w:t>
      </w:r>
      <w:r>
        <w:rPr>
          <w:sz w:val="22"/>
          <w:szCs w:val="22"/>
        </w:rPr>
        <w:t xml:space="preserve"> ad hoc group, </w:t>
      </w:r>
      <w:r w:rsidR="0095098D">
        <w:rPr>
          <w:sz w:val="22"/>
          <w:szCs w:val="22"/>
        </w:rPr>
        <w:t>it was noted that further discussion and revision may occur, and th</w:t>
      </w:r>
      <w:r w:rsidR="00161888">
        <w:rPr>
          <w:sz w:val="22"/>
          <w:szCs w:val="22"/>
        </w:rPr>
        <w:t xml:space="preserve">at the full Statutory Accounting Principles (E) Working Group would need to consider the proposed definition. </w:t>
      </w:r>
    </w:p>
    <w:p w14:paraId="414F16E0" w14:textId="77777777" w:rsidR="00161888" w:rsidRDefault="00161888" w:rsidP="008F5AFD">
      <w:pPr>
        <w:pStyle w:val="BodyTextIndent"/>
        <w:spacing w:after="0"/>
        <w:ind w:left="0"/>
        <w:jc w:val="both"/>
        <w:rPr>
          <w:sz w:val="22"/>
          <w:szCs w:val="22"/>
        </w:rPr>
      </w:pPr>
    </w:p>
    <w:p w14:paraId="6CB68127" w14:textId="4F641364" w:rsidR="00E85E6A" w:rsidRPr="00E85E6A" w:rsidRDefault="000171E3" w:rsidP="005F60FE">
      <w:pPr>
        <w:pStyle w:val="ListContinue"/>
        <w:rPr>
          <w:rFonts w:ascii="Arial" w:hAnsi="Arial" w:cs="Arial"/>
          <w:b/>
          <w:sz w:val="20"/>
        </w:rPr>
      </w:pPr>
      <w:r>
        <w:rPr>
          <w:szCs w:val="22"/>
        </w:rPr>
        <w:t xml:space="preserve">The </w:t>
      </w:r>
      <w:r w:rsidR="00BA00D0">
        <w:rPr>
          <w:szCs w:val="22"/>
        </w:rPr>
        <w:t xml:space="preserve">ACLI proposed </w:t>
      </w:r>
      <w:r>
        <w:rPr>
          <w:szCs w:val="22"/>
        </w:rPr>
        <w:t>definition</w:t>
      </w:r>
      <w:r w:rsidR="00D363E8">
        <w:rPr>
          <w:szCs w:val="22"/>
        </w:rPr>
        <w:t>, which is shown below the Staff Recommendation,</w:t>
      </w:r>
      <w:r>
        <w:rPr>
          <w:szCs w:val="22"/>
        </w:rPr>
        <w:t xml:space="preserve"> </w:t>
      </w:r>
      <w:r w:rsidR="00BA00D0">
        <w:rPr>
          <w:szCs w:val="22"/>
        </w:rPr>
        <w:t>is significant</w:t>
      </w:r>
      <w:r w:rsidR="005F3DE7">
        <w:rPr>
          <w:szCs w:val="22"/>
        </w:rPr>
        <w:t>ly</w:t>
      </w:r>
      <w:r w:rsidR="00BA00D0">
        <w:rPr>
          <w:szCs w:val="22"/>
        </w:rPr>
        <w:t xml:space="preserve"> expanded beyond what is </w:t>
      </w:r>
      <w:r w:rsidR="005F3DE7">
        <w:rPr>
          <w:szCs w:val="22"/>
        </w:rPr>
        <w:t xml:space="preserve">currently </w:t>
      </w:r>
      <w:r w:rsidR="00BA00D0">
        <w:rPr>
          <w:szCs w:val="22"/>
        </w:rPr>
        <w:t xml:space="preserve">in </w:t>
      </w:r>
      <w:r>
        <w:rPr>
          <w:szCs w:val="22"/>
        </w:rPr>
        <w:t xml:space="preserve">SSAP No. 7, paragraph </w:t>
      </w:r>
      <w:r w:rsidR="005E639D">
        <w:rPr>
          <w:szCs w:val="22"/>
        </w:rPr>
        <w:t>2</w:t>
      </w:r>
      <w:r w:rsidR="00F041B8">
        <w:rPr>
          <w:szCs w:val="22"/>
        </w:rPr>
        <w:t>.</w:t>
      </w:r>
    </w:p>
    <w:p w14:paraId="50A56175" w14:textId="33C1C65E" w:rsidR="00BA40D6" w:rsidRDefault="002A1316" w:rsidP="00937619">
      <w:pPr>
        <w:rPr>
          <w:b/>
          <w:sz w:val="22"/>
          <w:szCs w:val="22"/>
        </w:rPr>
      </w:pPr>
      <w:r w:rsidRPr="002470D2">
        <w:rPr>
          <w:b/>
          <w:sz w:val="22"/>
          <w:szCs w:val="22"/>
        </w:rPr>
        <w:t>Existing Authoritative Literature:</w:t>
      </w:r>
      <w:r w:rsidR="00296E66" w:rsidRPr="002470D2">
        <w:rPr>
          <w:b/>
          <w:sz w:val="22"/>
          <w:szCs w:val="22"/>
        </w:rPr>
        <w:t xml:space="preserve"> </w:t>
      </w:r>
    </w:p>
    <w:p w14:paraId="0FDC7984" w14:textId="77777777" w:rsidR="00922A71" w:rsidRPr="002470D2" w:rsidRDefault="00922A71" w:rsidP="00937619">
      <w:pPr>
        <w:rPr>
          <w:b/>
          <w:sz w:val="22"/>
          <w:szCs w:val="22"/>
        </w:rPr>
      </w:pPr>
    </w:p>
    <w:p w14:paraId="4306E9F4" w14:textId="5E28C72B" w:rsidR="00257793" w:rsidRPr="00B20E2A" w:rsidRDefault="00257793" w:rsidP="00257793">
      <w:pPr>
        <w:pStyle w:val="BodyTextIndent"/>
        <w:spacing w:after="0"/>
        <w:ind w:left="0"/>
        <w:jc w:val="both"/>
        <w:rPr>
          <w:b/>
          <w:bCs/>
          <w:i/>
          <w:iCs/>
          <w:sz w:val="22"/>
          <w:szCs w:val="22"/>
        </w:rPr>
      </w:pPr>
      <w:r w:rsidRPr="00B20E2A">
        <w:rPr>
          <w:b/>
          <w:bCs/>
          <w:i/>
          <w:iCs/>
          <w:sz w:val="22"/>
          <w:szCs w:val="22"/>
        </w:rPr>
        <w:t>SSAP No. 7</w:t>
      </w:r>
      <w:r w:rsidR="00B20E2A" w:rsidRPr="00B20E2A">
        <w:rPr>
          <w:b/>
          <w:bCs/>
          <w:i/>
          <w:iCs/>
          <w:sz w:val="22"/>
          <w:szCs w:val="22"/>
        </w:rPr>
        <w:t>—Asset Valuation Reserve and Interest Maintenance Reserve</w:t>
      </w:r>
      <w:r w:rsidRPr="00B20E2A">
        <w:rPr>
          <w:b/>
          <w:bCs/>
          <w:i/>
          <w:iCs/>
          <w:sz w:val="22"/>
          <w:szCs w:val="22"/>
        </w:rPr>
        <w:t xml:space="preserve"> </w:t>
      </w:r>
    </w:p>
    <w:p w14:paraId="7B4A0F54" w14:textId="77777777" w:rsidR="00257793" w:rsidRDefault="00257793" w:rsidP="00257793">
      <w:pPr>
        <w:pStyle w:val="BodyTextIndent"/>
        <w:spacing w:after="0"/>
        <w:ind w:left="0"/>
        <w:jc w:val="both"/>
        <w:rPr>
          <w:sz w:val="22"/>
          <w:szCs w:val="22"/>
        </w:rPr>
      </w:pPr>
    </w:p>
    <w:p w14:paraId="633AF39D" w14:textId="77777777" w:rsidR="00257793" w:rsidRPr="00E85E6A" w:rsidRDefault="00257793" w:rsidP="00257793">
      <w:pPr>
        <w:pStyle w:val="ListContinue"/>
        <w:ind w:left="1080" w:hanging="360"/>
        <w:rPr>
          <w:rFonts w:ascii="Arial" w:hAnsi="Arial" w:cs="Arial"/>
          <w:b/>
          <w:sz w:val="20"/>
        </w:rPr>
      </w:pPr>
      <w:r w:rsidRPr="00E85E6A">
        <w:rPr>
          <w:rFonts w:ascii="Arial" w:hAnsi="Arial" w:cs="Arial"/>
          <w:sz w:val="20"/>
        </w:rPr>
        <w:lastRenderedPageBreak/>
        <w:t>2.</w:t>
      </w:r>
      <w:r w:rsidRPr="00E85E6A">
        <w:rPr>
          <w:rFonts w:ascii="Arial" w:hAnsi="Arial" w:cs="Arial"/>
          <w:sz w:val="20"/>
        </w:rPr>
        <w:tab/>
        <w:t xml:space="preserve">Life and accident and health insurance companies shall recognize liabilities for an AVR and an IMR. The AVR is intended to establish a reserve to offset potential credit-related investment losses on all invested asset categories excluding cash, policy loans, premium notes, collateral notes and income receivable. </w:t>
      </w:r>
      <w:r w:rsidRPr="00E85E6A">
        <w:rPr>
          <w:rFonts w:ascii="Arial" w:hAnsi="Arial" w:cs="Arial"/>
          <w:b/>
          <w:bCs/>
          <w:sz w:val="20"/>
          <w:u w:val="single"/>
        </w:rPr>
        <w:t>The IMR defers recognition of the realized capital gains and losses resulting from changes in the general level of interest rates. These gains and losses shall be amortized into investment income over the expected remaining life of the investments sold. The IMR also applies to certain liability gains/losses related to changes in interest rates. These gains and losses shall be amortized into investment income over the expected remaining life of the liability released.</w:t>
      </w:r>
    </w:p>
    <w:p w14:paraId="16E524B1" w14:textId="66DA651F" w:rsidR="00B20E2A" w:rsidRPr="00B20E2A" w:rsidRDefault="00B20E2A" w:rsidP="008E3AF7">
      <w:pPr>
        <w:pStyle w:val="BodyText2"/>
        <w:rPr>
          <w:b w:val="0"/>
          <w:bCs w:val="0"/>
          <w:i/>
          <w:iCs/>
          <w:szCs w:val="22"/>
        </w:rPr>
      </w:pPr>
      <w:r w:rsidRPr="00B20E2A">
        <w:rPr>
          <w:b w:val="0"/>
          <w:bCs w:val="0"/>
          <w:i/>
          <w:iCs/>
          <w:szCs w:val="22"/>
        </w:rPr>
        <w:t xml:space="preserve">There is no definition of IMR in the Annual Statement Instructions. </w:t>
      </w:r>
    </w:p>
    <w:p w14:paraId="59A03780" w14:textId="77777777" w:rsidR="00B20E2A" w:rsidRDefault="00B20E2A" w:rsidP="008E3AF7">
      <w:pPr>
        <w:pStyle w:val="BodyText2"/>
        <w:rPr>
          <w:szCs w:val="22"/>
        </w:rPr>
      </w:pPr>
    </w:p>
    <w:p w14:paraId="5170A32E" w14:textId="19E46A2C" w:rsidR="00E80F92" w:rsidRDefault="002A1316" w:rsidP="00B30CA0">
      <w:pPr>
        <w:pStyle w:val="BodyText2"/>
        <w:rPr>
          <w:szCs w:val="22"/>
        </w:rPr>
      </w:pPr>
      <w:r w:rsidRPr="00016321">
        <w:rPr>
          <w:szCs w:val="22"/>
        </w:rPr>
        <w:t xml:space="preserve">Activity to Date (issues previously addressed by </w:t>
      </w:r>
      <w:r w:rsidR="006B37DD" w:rsidRPr="00016321">
        <w:rPr>
          <w:szCs w:val="22"/>
        </w:rPr>
        <w:t xml:space="preserve">the </w:t>
      </w:r>
      <w:r w:rsidR="00004652">
        <w:rPr>
          <w:szCs w:val="22"/>
        </w:rPr>
        <w:t>Working Group</w:t>
      </w:r>
      <w:r w:rsidRPr="00016321">
        <w:rPr>
          <w:szCs w:val="22"/>
        </w:rPr>
        <w:t xml:space="preserve">, Emerging Accounting Issues </w:t>
      </w:r>
      <w:r w:rsidR="00004652">
        <w:rPr>
          <w:szCs w:val="22"/>
        </w:rPr>
        <w:t>(E) Working Group</w:t>
      </w:r>
      <w:r w:rsidRPr="00016321">
        <w:rPr>
          <w:szCs w:val="22"/>
        </w:rPr>
        <w:t>, SEC, FASB, other State Departments of Insurance or other NAIC groups):</w:t>
      </w:r>
      <w:r w:rsidR="004E2BB9" w:rsidRPr="00016321">
        <w:rPr>
          <w:szCs w:val="22"/>
        </w:rPr>
        <w:t xml:space="preserve"> </w:t>
      </w:r>
    </w:p>
    <w:p w14:paraId="058FDF78" w14:textId="77777777" w:rsidR="009D0C90" w:rsidRDefault="009D0C90" w:rsidP="00B30CA0">
      <w:pPr>
        <w:pStyle w:val="BodyText2"/>
        <w:rPr>
          <w:b w:val="0"/>
          <w:bCs w:val="0"/>
          <w:szCs w:val="22"/>
        </w:rPr>
      </w:pPr>
    </w:p>
    <w:p w14:paraId="708FBD67" w14:textId="4F2069FE" w:rsidR="0081712C" w:rsidRDefault="0081712C" w:rsidP="0081712C">
      <w:pPr>
        <w:pStyle w:val="BodyText2"/>
        <w:numPr>
          <w:ilvl w:val="0"/>
          <w:numId w:val="35"/>
        </w:numPr>
        <w:rPr>
          <w:b w:val="0"/>
          <w:bCs w:val="0"/>
          <w:szCs w:val="22"/>
        </w:rPr>
      </w:pPr>
      <w:r w:rsidRPr="0080337F">
        <w:rPr>
          <w:b w:val="0"/>
          <w:bCs w:val="0"/>
          <w:szCs w:val="22"/>
        </w:rPr>
        <w:t>Agenda Item 2023-</w:t>
      </w:r>
      <w:r>
        <w:rPr>
          <w:b w:val="0"/>
          <w:bCs w:val="0"/>
          <w:szCs w:val="22"/>
        </w:rPr>
        <w:t>14</w:t>
      </w:r>
      <w:r w:rsidRPr="0080337F">
        <w:rPr>
          <w:b w:val="0"/>
          <w:bCs w:val="0"/>
          <w:szCs w:val="22"/>
        </w:rPr>
        <w:t xml:space="preserve">: </w:t>
      </w:r>
      <w:r w:rsidRPr="00443DAE">
        <w:rPr>
          <w:b w:val="0"/>
          <w:bCs w:val="0"/>
          <w:i/>
          <w:iCs/>
          <w:szCs w:val="22"/>
        </w:rPr>
        <w:t>SSAP No. 7—Asset Valuation Reserve and Interest Maintenance Reserve</w:t>
      </w:r>
      <w:r w:rsidRPr="0080337F">
        <w:rPr>
          <w:b w:val="0"/>
          <w:bCs w:val="0"/>
          <w:szCs w:val="22"/>
        </w:rPr>
        <w:t xml:space="preserve"> establishes a broad project to capture accounting guidance for AVR and IMR in SSAP No. 7.</w:t>
      </w:r>
      <w:r w:rsidR="00F349CB">
        <w:rPr>
          <w:b w:val="0"/>
          <w:bCs w:val="0"/>
          <w:szCs w:val="22"/>
        </w:rPr>
        <w:t xml:space="preserve"> The IMR ad hoc group was created from this agenda item and has been meeting regularly since </w:t>
      </w:r>
      <w:r w:rsidR="0007286C">
        <w:rPr>
          <w:b w:val="0"/>
          <w:bCs w:val="0"/>
          <w:szCs w:val="22"/>
        </w:rPr>
        <w:t>October</w:t>
      </w:r>
      <w:r w:rsidR="00F349CB">
        <w:rPr>
          <w:b w:val="0"/>
          <w:bCs w:val="0"/>
          <w:szCs w:val="22"/>
        </w:rPr>
        <w:t xml:space="preserve"> 2023. </w:t>
      </w:r>
    </w:p>
    <w:p w14:paraId="55620F07" w14:textId="77777777" w:rsidR="0081712C" w:rsidRDefault="0081712C" w:rsidP="0081712C">
      <w:pPr>
        <w:pStyle w:val="ListParagraph"/>
        <w:rPr>
          <w:b/>
          <w:bCs/>
          <w:szCs w:val="22"/>
        </w:rPr>
      </w:pPr>
    </w:p>
    <w:p w14:paraId="2DE76E10" w14:textId="58E55D98" w:rsidR="0081712C" w:rsidRDefault="0081712C" w:rsidP="0081712C">
      <w:pPr>
        <w:pStyle w:val="BodyText2"/>
        <w:numPr>
          <w:ilvl w:val="0"/>
          <w:numId w:val="35"/>
        </w:numPr>
        <w:rPr>
          <w:b w:val="0"/>
          <w:bCs w:val="0"/>
          <w:szCs w:val="22"/>
        </w:rPr>
      </w:pPr>
      <w:r>
        <w:rPr>
          <w:b w:val="0"/>
          <w:bCs w:val="0"/>
          <w:szCs w:val="22"/>
        </w:rPr>
        <w:t xml:space="preserve">Agenda Item 2023-15: IMR/AVR Specific Allocations </w:t>
      </w:r>
      <w:r w:rsidR="007C423E">
        <w:rPr>
          <w:b w:val="0"/>
          <w:bCs w:val="0"/>
          <w:szCs w:val="22"/>
        </w:rPr>
        <w:t>adopted</w:t>
      </w:r>
      <w:r>
        <w:rPr>
          <w:b w:val="0"/>
          <w:bCs w:val="0"/>
          <w:szCs w:val="22"/>
        </w:rPr>
        <w:t xml:space="preserve"> revisions to the A/S instructions </w:t>
      </w:r>
      <w:r w:rsidR="00350A0B">
        <w:rPr>
          <w:b w:val="0"/>
          <w:bCs w:val="0"/>
          <w:szCs w:val="22"/>
        </w:rPr>
        <w:t>for year-end 2024 to remove the guidance that prescribes the specific allocation of non-interest related losses to IMR</w:t>
      </w:r>
      <w:r w:rsidR="00F349CB">
        <w:rPr>
          <w:b w:val="0"/>
          <w:bCs w:val="0"/>
          <w:szCs w:val="22"/>
        </w:rPr>
        <w:t xml:space="preserve">. The revisions addressed both mortgage loans and the guidance for debt securities. For debt securities, the guidance directs AVR reporting if there is an acute credit event that negatively impacts the price of the security that has not yet been reflected in the CRP ratings/SVO feed at the time of the sale where the resulting gains/loss was predominantly credit related. </w:t>
      </w:r>
      <w:r>
        <w:rPr>
          <w:b w:val="0"/>
          <w:bCs w:val="0"/>
          <w:szCs w:val="22"/>
        </w:rPr>
        <w:t xml:space="preserve"> </w:t>
      </w:r>
    </w:p>
    <w:p w14:paraId="323B55A8" w14:textId="77777777" w:rsidR="0007286C" w:rsidRDefault="0007286C" w:rsidP="0007286C">
      <w:pPr>
        <w:pStyle w:val="ListParagraph"/>
        <w:rPr>
          <w:b/>
          <w:bCs/>
          <w:szCs w:val="22"/>
        </w:rPr>
      </w:pPr>
    </w:p>
    <w:p w14:paraId="48E17320" w14:textId="21C2B4CA" w:rsidR="0081712C" w:rsidRDefault="0081712C" w:rsidP="0081712C">
      <w:pPr>
        <w:pStyle w:val="BodyText2"/>
        <w:numPr>
          <w:ilvl w:val="0"/>
          <w:numId w:val="35"/>
        </w:numPr>
        <w:rPr>
          <w:b w:val="0"/>
          <w:bCs w:val="0"/>
          <w:szCs w:val="22"/>
        </w:rPr>
      </w:pPr>
      <w:r>
        <w:rPr>
          <w:b w:val="0"/>
          <w:bCs w:val="0"/>
          <w:szCs w:val="22"/>
        </w:rPr>
        <w:t xml:space="preserve">Agenda Item 2023-29: </w:t>
      </w:r>
      <w:r w:rsidR="007B0757">
        <w:rPr>
          <w:b w:val="0"/>
          <w:bCs w:val="0"/>
          <w:szCs w:val="22"/>
        </w:rPr>
        <w:t>IMR / AVR Preferred Stock</w:t>
      </w:r>
      <w:r w:rsidR="00A24E09">
        <w:rPr>
          <w:b w:val="0"/>
          <w:bCs w:val="0"/>
          <w:szCs w:val="22"/>
        </w:rPr>
        <w:t xml:space="preserve"> adopted revisions to the A/S instructions </w:t>
      </w:r>
      <w:r w:rsidR="0033648B">
        <w:rPr>
          <w:b w:val="0"/>
          <w:bCs w:val="0"/>
          <w:szCs w:val="22"/>
        </w:rPr>
        <w:t xml:space="preserve">for year-end 2024 </w:t>
      </w:r>
      <w:r w:rsidR="00A24E09">
        <w:rPr>
          <w:b w:val="0"/>
          <w:bCs w:val="0"/>
          <w:szCs w:val="22"/>
        </w:rPr>
        <w:t xml:space="preserve">to remove the guidance that directed all preferred stock to be allocated between IMR/AVR based on NAIC designations, and to clarify that perpetual preferred stock as well as all mandatorily convertible preferred stock shall be reported through the AVR. </w:t>
      </w:r>
    </w:p>
    <w:p w14:paraId="6BB39D56" w14:textId="77777777" w:rsidR="00697D85" w:rsidRDefault="00697D85" w:rsidP="00697D85">
      <w:pPr>
        <w:pStyle w:val="ListParagraph"/>
        <w:rPr>
          <w:b/>
          <w:bCs/>
          <w:szCs w:val="22"/>
        </w:rPr>
      </w:pPr>
    </w:p>
    <w:p w14:paraId="5C66B827" w14:textId="1053E217" w:rsidR="00697D85" w:rsidRPr="0080337F" w:rsidRDefault="00EC2C53" w:rsidP="0081712C">
      <w:pPr>
        <w:pStyle w:val="BodyText2"/>
        <w:numPr>
          <w:ilvl w:val="0"/>
          <w:numId w:val="35"/>
        </w:numPr>
        <w:rPr>
          <w:b w:val="0"/>
          <w:bCs w:val="0"/>
          <w:szCs w:val="22"/>
        </w:rPr>
      </w:pPr>
      <w:r>
        <w:rPr>
          <w:b w:val="0"/>
          <w:bCs w:val="0"/>
          <w:szCs w:val="22"/>
        </w:rPr>
        <w:t xml:space="preserve">Agenda Item 2024-15: </w:t>
      </w:r>
      <w:r w:rsidR="004554D2">
        <w:rPr>
          <w:b w:val="0"/>
          <w:bCs w:val="0"/>
          <w:szCs w:val="22"/>
        </w:rPr>
        <w:t>Asset Liability Management Derivatives</w:t>
      </w:r>
      <w:r w:rsidR="002651B3">
        <w:rPr>
          <w:b w:val="0"/>
          <w:bCs w:val="0"/>
          <w:szCs w:val="22"/>
        </w:rPr>
        <w:t xml:space="preserve"> was developed to consider new statutory accounting guidance </w:t>
      </w:r>
      <w:r w:rsidR="00F134FA">
        <w:rPr>
          <w:b w:val="0"/>
          <w:bCs w:val="0"/>
          <w:szCs w:val="22"/>
        </w:rPr>
        <w:t xml:space="preserve">to permit the deferral of realized gains/losses for interest-rate hedging derivatives that do not qualify as effective hedges under </w:t>
      </w:r>
      <w:r w:rsidR="00F134FA" w:rsidRPr="00F134FA">
        <w:rPr>
          <w:b w:val="0"/>
          <w:bCs w:val="0"/>
          <w:i/>
          <w:iCs/>
          <w:szCs w:val="22"/>
        </w:rPr>
        <w:t>SSAP No. 86—Derivatives</w:t>
      </w:r>
      <w:r w:rsidR="00F134FA">
        <w:rPr>
          <w:b w:val="0"/>
          <w:bCs w:val="0"/>
          <w:szCs w:val="22"/>
        </w:rPr>
        <w:t xml:space="preserve">. </w:t>
      </w:r>
      <w:r w:rsidR="00D63406">
        <w:rPr>
          <w:b w:val="0"/>
          <w:bCs w:val="0"/>
          <w:szCs w:val="22"/>
        </w:rPr>
        <w:t xml:space="preserve">This item was initially exposed at the 2024 Summer National Meeting, but an extended comment period was provided until </w:t>
      </w:r>
      <w:r w:rsidR="00507496">
        <w:rPr>
          <w:b w:val="0"/>
          <w:bCs w:val="0"/>
          <w:szCs w:val="22"/>
        </w:rPr>
        <w:t>November 8, 2024. Then, due to the extent of comments and the complexity of the topic, the Working Group deferred direction to staff to move forward. Further discussion</w:t>
      </w:r>
      <w:r w:rsidR="00A2755A">
        <w:rPr>
          <w:b w:val="0"/>
          <w:bCs w:val="0"/>
          <w:szCs w:val="22"/>
        </w:rPr>
        <w:t xml:space="preserve">, along with </w:t>
      </w:r>
      <w:r w:rsidR="00BD4F0C">
        <w:rPr>
          <w:b w:val="0"/>
          <w:bCs w:val="0"/>
          <w:szCs w:val="22"/>
        </w:rPr>
        <w:t>a review</w:t>
      </w:r>
      <w:r w:rsidR="00A2755A">
        <w:rPr>
          <w:b w:val="0"/>
          <w:bCs w:val="0"/>
          <w:szCs w:val="22"/>
        </w:rPr>
        <w:t xml:space="preserve"> of data reported for IMR </w:t>
      </w:r>
      <w:proofErr w:type="gramStart"/>
      <w:r w:rsidR="00A2755A">
        <w:rPr>
          <w:b w:val="0"/>
          <w:bCs w:val="0"/>
          <w:szCs w:val="22"/>
        </w:rPr>
        <w:t>derivatives</w:t>
      </w:r>
      <w:proofErr w:type="gramEnd"/>
      <w:r w:rsidR="00A2755A">
        <w:rPr>
          <w:b w:val="0"/>
          <w:bCs w:val="0"/>
          <w:szCs w:val="22"/>
        </w:rPr>
        <w:t xml:space="preserve"> is anticipated, before the Working Group directs staff to move forward.  </w:t>
      </w:r>
      <w:r w:rsidR="00D63406">
        <w:rPr>
          <w:b w:val="0"/>
          <w:bCs w:val="0"/>
          <w:szCs w:val="22"/>
        </w:rPr>
        <w:t xml:space="preserve"> </w:t>
      </w:r>
    </w:p>
    <w:p w14:paraId="42BD32BA" w14:textId="77777777" w:rsidR="0081712C" w:rsidRDefault="0081712C" w:rsidP="00B30CA0">
      <w:pPr>
        <w:pStyle w:val="BodyText2"/>
        <w:rPr>
          <w:szCs w:val="22"/>
        </w:rPr>
      </w:pPr>
    </w:p>
    <w:p w14:paraId="1A7C9804" w14:textId="37F353B2" w:rsidR="002A1316" w:rsidRPr="00016321" w:rsidRDefault="002A1316" w:rsidP="00B30CA0">
      <w:pPr>
        <w:pStyle w:val="BodyText"/>
        <w:rPr>
          <w:b/>
          <w:sz w:val="22"/>
          <w:szCs w:val="22"/>
        </w:rPr>
      </w:pPr>
      <w:r w:rsidRPr="00016321">
        <w:rPr>
          <w:b/>
          <w:sz w:val="22"/>
          <w:szCs w:val="22"/>
        </w:rPr>
        <w:t xml:space="preserve">Information or </w:t>
      </w:r>
      <w:r w:rsidR="00DF407B">
        <w:rPr>
          <w:b/>
          <w:sz w:val="22"/>
          <w:szCs w:val="22"/>
        </w:rPr>
        <w:t>i</w:t>
      </w:r>
      <w:r w:rsidRPr="00016321">
        <w:rPr>
          <w:b/>
          <w:sz w:val="22"/>
          <w:szCs w:val="22"/>
        </w:rPr>
        <w:t xml:space="preserve">ssues (included in </w:t>
      </w:r>
      <w:r w:rsidRPr="00016321">
        <w:rPr>
          <w:b/>
          <w:i/>
          <w:sz w:val="22"/>
          <w:szCs w:val="22"/>
        </w:rPr>
        <w:t>Description of Issue</w:t>
      </w:r>
      <w:r w:rsidRPr="00016321">
        <w:rPr>
          <w:b/>
          <w:sz w:val="22"/>
          <w:szCs w:val="22"/>
        </w:rPr>
        <w:t xml:space="preserve">) not previously contemplated by the </w:t>
      </w:r>
      <w:r w:rsidR="00004652">
        <w:rPr>
          <w:b/>
          <w:sz w:val="22"/>
          <w:szCs w:val="22"/>
        </w:rPr>
        <w:t>Working Group</w:t>
      </w:r>
      <w:r w:rsidRPr="00016321">
        <w:rPr>
          <w:b/>
          <w:sz w:val="22"/>
          <w:szCs w:val="22"/>
        </w:rPr>
        <w:t>:</w:t>
      </w:r>
    </w:p>
    <w:p w14:paraId="38E08ED2" w14:textId="77777777" w:rsidR="002A1316" w:rsidRPr="00016321" w:rsidRDefault="00FE7FAA" w:rsidP="00B30CA0">
      <w:pPr>
        <w:pStyle w:val="BodyText"/>
        <w:rPr>
          <w:bCs/>
          <w:sz w:val="22"/>
          <w:szCs w:val="22"/>
        </w:rPr>
      </w:pPr>
      <w:r w:rsidRPr="00016321">
        <w:rPr>
          <w:bCs/>
          <w:sz w:val="22"/>
          <w:szCs w:val="22"/>
        </w:rPr>
        <w:t>None</w:t>
      </w:r>
    </w:p>
    <w:p w14:paraId="19D3DF10" w14:textId="77777777" w:rsidR="006B37DD" w:rsidRPr="00016321" w:rsidRDefault="006B37DD" w:rsidP="00B30CA0">
      <w:pPr>
        <w:pStyle w:val="BodyText2"/>
        <w:rPr>
          <w:b w:val="0"/>
          <w:bCs w:val="0"/>
          <w:szCs w:val="22"/>
        </w:rPr>
      </w:pPr>
    </w:p>
    <w:p w14:paraId="70213B4E" w14:textId="4B3051E9" w:rsidR="00490996" w:rsidRDefault="00490996" w:rsidP="00490996">
      <w:pPr>
        <w:pStyle w:val="Default"/>
        <w:rPr>
          <w:bCs/>
          <w:sz w:val="22"/>
          <w:szCs w:val="22"/>
        </w:rPr>
      </w:pPr>
      <w:r w:rsidRPr="00016321">
        <w:rPr>
          <w:b/>
          <w:sz w:val="22"/>
          <w:szCs w:val="22"/>
        </w:rPr>
        <w:t>Convergence with International Financial Reporting Standards (IFRS):</w:t>
      </w:r>
      <w:r w:rsidR="002408D3">
        <w:rPr>
          <w:b/>
          <w:sz w:val="22"/>
          <w:szCs w:val="22"/>
        </w:rPr>
        <w:t xml:space="preserve"> </w:t>
      </w:r>
      <w:r w:rsidR="002408D3" w:rsidRPr="00237383">
        <w:rPr>
          <w:bCs/>
          <w:sz w:val="22"/>
          <w:szCs w:val="22"/>
        </w:rPr>
        <w:t>N</w:t>
      </w:r>
      <w:r w:rsidR="006E0775">
        <w:rPr>
          <w:bCs/>
          <w:sz w:val="22"/>
          <w:szCs w:val="22"/>
        </w:rPr>
        <w:t>/</w:t>
      </w:r>
      <w:r w:rsidR="002408D3" w:rsidRPr="00237383">
        <w:rPr>
          <w:bCs/>
          <w:sz w:val="22"/>
          <w:szCs w:val="22"/>
        </w:rPr>
        <w:t>A</w:t>
      </w:r>
    </w:p>
    <w:p w14:paraId="0F14F38A" w14:textId="77777777" w:rsidR="00BD4F0C" w:rsidRDefault="00BD4F0C" w:rsidP="004E2BB9">
      <w:pPr>
        <w:pStyle w:val="BodyText2"/>
        <w:rPr>
          <w:i/>
          <w:iCs/>
          <w:szCs w:val="22"/>
        </w:rPr>
      </w:pPr>
    </w:p>
    <w:p w14:paraId="5557637B" w14:textId="7BD0DF0C" w:rsidR="00237383" w:rsidRDefault="00711CBA" w:rsidP="004E2BB9">
      <w:pPr>
        <w:pStyle w:val="BodyText2"/>
        <w:rPr>
          <w:szCs w:val="22"/>
        </w:rPr>
      </w:pPr>
      <w:r w:rsidRPr="00EC607E">
        <w:rPr>
          <w:szCs w:val="22"/>
        </w:rPr>
        <w:t>Staff</w:t>
      </w:r>
      <w:r w:rsidRPr="004648C4">
        <w:rPr>
          <w:i/>
          <w:iCs/>
          <w:szCs w:val="22"/>
        </w:rPr>
        <w:t xml:space="preserve"> </w:t>
      </w:r>
      <w:r w:rsidR="002A1316" w:rsidRPr="00EC607E">
        <w:rPr>
          <w:szCs w:val="22"/>
        </w:rPr>
        <w:t>Recommendation:</w:t>
      </w:r>
      <w:r w:rsidR="004128F1" w:rsidRPr="00EC607E">
        <w:rPr>
          <w:szCs w:val="22"/>
        </w:rPr>
        <w:t xml:space="preserve"> </w:t>
      </w:r>
    </w:p>
    <w:p w14:paraId="314F57D0" w14:textId="77777777" w:rsidR="00EC607E" w:rsidRPr="00EC607E" w:rsidRDefault="00EC607E" w:rsidP="004E2BB9">
      <w:pPr>
        <w:pStyle w:val="BodyText2"/>
        <w:rPr>
          <w:szCs w:val="22"/>
        </w:rPr>
      </w:pPr>
    </w:p>
    <w:p w14:paraId="05C5D5F3" w14:textId="3188215B" w:rsidR="00D41C09" w:rsidRPr="00F73FE9" w:rsidRDefault="00D41C09" w:rsidP="00D41C09">
      <w:pPr>
        <w:jc w:val="both"/>
        <w:rPr>
          <w:b/>
          <w:bCs/>
          <w:sz w:val="22"/>
          <w:szCs w:val="22"/>
        </w:rPr>
      </w:pPr>
      <w:r w:rsidRPr="00F73FE9">
        <w:rPr>
          <w:b/>
          <w:bCs/>
          <w:sz w:val="22"/>
          <w:szCs w:val="22"/>
        </w:rPr>
        <w:t xml:space="preserve">NAIC staff recommend that the Working Group move this item to the active listing as a new SAP concept and expose the proposed ACLI IMR definition along with a secondary option to reflect an NAIC staff proposed IMR definition. The discussion supporting the proposed NAIC staff modifications is included </w:t>
      </w:r>
      <w:r>
        <w:rPr>
          <w:b/>
          <w:bCs/>
          <w:sz w:val="22"/>
          <w:szCs w:val="22"/>
        </w:rPr>
        <w:t>in the agenda item</w:t>
      </w:r>
      <w:r w:rsidRPr="00F73FE9">
        <w:rPr>
          <w:b/>
          <w:bCs/>
          <w:sz w:val="22"/>
          <w:szCs w:val="22"/>
        </w:rPr>
        <w:t xml:space="preserve">. NAIC staff support this agenda item as a new SAP concept as the adopted definition will be included in the expanded SSAP No. 7, as part of the intent to include all accounted-related concepts for IMR in the SSAP and not the </w:t>
      </w:r>
      <w:r>
        <w:rPr>
          <w:b/>
          <w:bCs/>
          <w:sz w:val="22"/>
          <w:szCs w:val="22"/>
        </w:rPr>
        <w:t>annual statement</w:t>
      </w:r>
      <w:r w:rsidRPr="00F73FE9">
        <w:rPr>
          <w:b/>
          <w:bCs/>
          <w:sz w:val="22"/>
          <w:szCs w:val="22"/>
        </w:rPr>
        <w:t xml:space="preserve"> instructions. </w:t>
      </w:r>
    </w:p>
    <w:p w14:paraId="16F2D8B4" w14:textId="77777777" w:rsidR="00AE5C51" w:rsidRDefault="00AE5C51" w:rsidP="00AE5C51">
      <w:pPr>
        <w:pStyle w:val="BodyTextIndent"/>
        <w:spacing w:after="0"/>
        <w:ind w:left="0"/>
        <w:jc w:val="both"/>
        <w:rPr>
          <w:sz w:val="22"/>
          <w:szCs w:val="22"/>
        </w:rPr>
      </w:pPr>
    </w:p>
    <w:p w14:paraId="7CCBFCE7" w14:textId="07C62AA1" w:rsidR="00C91CEC" w:rsidRPr="00C91CEC" w:rsidRDefault="00C91CEC" w:rsidP="00C91CEC">
      <w:pPr>
        <w:pStyle w:val="BodyTextIndent"/>
        <w:spacing w:after="0"/>
        <w:ind w:left="720" w:hanging="360"/>
        <w:jc w:val="both"/>
        <w:rPr>
          <w:b/>
          <w:bCs/>
          <w:sz w:val="22"/>
          <w:szCs w:val="22"/>
          <w:u w:val="single"/>
        </w:rPr>
      </w:pPr>
      <w:r w:rsidRPr="00C91CEC">
        <w:rPr>
          <w:b/>
          <w:bCs/>
          <w:sz w:val="22"/>
          <w:szCs w:val="22"/>
          <w:u w:val="single"/>
        </w:rPr>
        <w:lastRenderedPageBreak/>
        <w:t xml:space="preserve">ACLI Proposed IMR Definition: </w:t>
      </w:r>
    </w:p>
    <w:p w14:paraId="027532CA" w14:textId="77777777" w:rsidR="00C91CEC" w:rsidRDefault="00C91CEC" w:rsidP="00AE5C51">
      <w:pPr>
        <w:pStyle w:val="BodyTextIndent"/>
        <w:spacing w:after="0"/>
        <w:ind w:left="0"/>
        <w:jc w:val="both"/>
        <w:rPr>
          <w:b/>
          <w:bCs/>
          <w:sz w:val="22"/>
          <w:szCs w:val="22"/>
        </w:rPr>
      </w:pPr>
    </w:p>
    <w:p w14:paraId="06365EAB" w14:textId="77777777" w:rsidR="00C91CEC" w:rsidRPr="00B00A40" w:rsidRDefault="00C91CEC" w:rsidP="00C91CEC">
      <w:pPr>
        <w:ind w:left="720"/>
        <w:jc w:val="both"/>
        <w:rPr>
          <w:sz w:val="22"/>
          <w:szCs w:val="22"/>
        </w:rPr>
      </w:pPr>
      <w:r w:rsidRPr="00B00A40">
        <w:rPr>
          <w:sz w:val="22"/>
          <w:szCs w:val="22"/>
        </w:rPr>
        <w:t xml:space="preserve">IMR is a valuation adjustment to maintain consistency between insurance liabilities (the assumptions for which are often unchanged from origin), and the assets needed to support them (where the assumptions can essentially be revisited any time there are fixed income realizations).  </w:t>
      </w:r>
    </w:p>
    <w:p w14:paraId="6EDA776C" w14:textId="77777777" w:rsidR="00C91CEC" w:rsidRPr="00B00A40" w:rsidRDefault="00C91CEC" w:rsidP="00C91CEC">
      <w:pPr>
        <w:ind w:left="720"/>
        <w:jc w:val="both"/>
        <w:rPr>
          <w:sz w:val="22"/>
          <w:szCs w:val="22"/>
        </w:rPr>
      </w:pPr>
    </w:p>
    <w:p w14:paraId="4E245801" w14:textId="37EC5837" w:rsidR="00C91CEC" w:rsidRPr="00B00A40" w:rsidRDefault="00C91CEC" w:rsidP="00C91CEC">
      <w:pPr>
        <w:ind w:left="720"/>
        <w:jc w:val="both"/>
        <w:rPr>
          <w:sz w:val="22"/>
          <w:szCs w:val="22"/>
        </w:rPr>
      </w:pPr>
      <w:r w:rsidRPr="00B00A40">
        <w:rPr>
          <w:sz w:val="22"/>
          <w:szCs w:val="22"/>
        </w:rPr>
        <w:t xml:space="preserve">IMR defers and amortizes the recognition of non-economic gains or losses where investment activity, whether through fixed income investment sales or fixed income derivative hedging transactions, essentially unlock unrealized gains/losses for either assets or liabilities. IMR is not intended to defer economic gains and losses related to asset sales compelled by liquidity pressures that fund significant cash outflows (e.g., such as excess withdrawals and collateral calls). </w:t>
      </w:r>
    </w:p>
    <w:p w14:paraId="6350FC3F" w14:textId="77777777" w:rsidR="00C91CEC" w:rsidRPr="00B00A40" w:rsidRDefault="00C91CEC" w:rsidP="00C91CEC">
      <w:pPr>
        <w:ind w:left="720"/>
        <w:jc w:val="both"/>
        <w:rPr>
          <w:sz w:val="22"/>
          <w:szCs w:val="22"/>
        </w:rPr>
      </w:pPr>
    </w:p>
    <w:p w14:paraId="34E9ED94" w14:textId="77777777" w:rsidR="00C91CEC" w:rsidRPr="00B00A40" w:rsidRDefault="00C91CEC" w:rsidP="00C91CEC">
      <w:pPr>
        <w:ind w:left="720"/>
        <w:jc w:val="both"/>
        <w:rPr>
          <w:sz w:val="22"/>
          <w:szCs w:val="22"/>
        </w:rPr>
      </w:pPr>
      <w:r w:rsidRPr="00B00A40">
        <w:rPr>
          <w:sz w:val="22"/>
          <w:szCs w:val="22"/>
        </w:rPr>
        <w:t>Specifically, the IMR valuation adjustment more appropriately reflects the impact to statutory surplus from fluctuations in interest rates and therefore provides a more accurate representation of solvency under the NAIC’s statutory framework which often includes amortized cost valuation of fixed income investments and liability valuations with fixed assumptions in accordance with the Accounting Practices and Procedures and Valuation Manual.</w:t>
      </w:r>
    </w:p>
    <w:p w14:paraId="5883EA15" w14:textId="77777777" w:rsidR="00C91CEC" w:rsidRDefault="00C91CEC" w:rsidP="00AE5C51">
      <w:pPr>
        <w:pStyle w:val="BodyTextIndent"/>
        <w:spacing w:after="0"/>
        <w:ind w:left="0"/>
        <w:jc w:val="both"/>
        <w:rPr>
          <w:b/>
          <w:bCs/>
          <w:sz w:val="22"/>
          <w:szCs w:val="22"/>
        </w:rPr>
      </w:pPr>
    </w:p>
    <w:p w14:paraId="38FFA4D9" w14:textId="763AD87E" w:rsidR="002B7397" w:rsidRPr="00C91CEC" w:rsidRDefault="002B7397" w:rsidP="002B7397">
      <w:pPr>
        <w:pStyle w:val="BodyTextIndent"/>
        <w:spacing w:after="0"/>
        <w:ind w:left="720" w:hanging="360"/>
        <w:jc w:val="both"/>
        <w:rPr>
          <w:b/>
          <w:bCs/>
          <w:sz w:val="22"/>
          <w:szCs w:val="22"/>
          <w:u w:val="single"/>
        </w:rPr>
      </w:pPr>
      <w:r>
        <w:rPr>
          <w:b/>
          <w:bCs/>
          <w:sz w:val="22"/>
          <w:szCs w:val="22"/>
          <w:u w:val="single"/>
        </w:rPr>
        <w:t>NAIC</w:t>
      </w:r>
      <w:r w:rsidRPr="00C91CEC">
        <w:rPr>
          <w:b/>
          <w:bCs/>
          <w:sz w:val="22"/>
          <w:szCs w:val="22"/>
          <w:u w:val="single"/>
        </w:rPr>
        <w:t xml:space="preserve"> Proposed IMR Definition</w:t>
      </w:r>
      <w:r w:rsidR="004648C4">
        <w:rPr>
          <w:b/>
          <w:bCs/>
          <w:sz w:val="22"/>
          <w:szCs w:val="22"/>
          <w:u w:val="single"/>
        </w:rPr>
        <w:t xml:space="preserve"> (</w:t>
      </w:r>
      <w:r w:rsidR="00011B34">
        <w:rPr>
          <w:b/>
          <w:bCs/>
          <w:sz w:val="22"/>
          <w:szCs w:val="22"/>
          <w:u w:val="single"/>
        </w:rPr>
        <w:t>proposed</w:t>
      </w:r>
      <w:r w:rsidR="004648C4">
        <w:rPr>
          <w:b/>
          <w:bCs/>
          <w:sz w:val="22"/>
          <w:szCs w:val="22"/>
          <w:u w:val="single"/>
        </w:rPr>
        <w:t xml:space="preserve"> changes from ACLI definition shown as tracked)</w:t>
      </w:r>
      <w:r w:rsidRPr="00C91CEC">
        <w:rPr>
          <w:b/>
          <w:bCs/>
          <w:sz w:val="22"/>
          <w:szCs w:val="22"/>
          <w:u w:val="single"/>
        </w:rPr>
        <w:t xml:space="preserve">: </w:t>
      </w:r>
    </w:p>
    <w:p w14:paraId="2BA73C01" w14:textId="77777777" w:rsidR="00C91CEC" w:rsidRDefault="00C91CEC" w:rsidP="00AE5C51">
      <w:pPr>
        <w:pStyle w:val="BodyTextIndent"/>
        <w:spacing w:after="0"/>
        <w:ind w:left="0"/>
        <w:jc w:val="both"/>
        <w:rPr>
          <w:b/>
          <w:bCs/>
          <w:sz w:val="22"/>
          <w:szCs w:val="22"/>
        </w:rPr>
      </w:pPr>
    </w:p>
    <w:p w14:paraId="45AE4E01" w14:textId="77777777" w:rsidR="004845CC" w:rsidRPr="00B00A40" w:rsidRDefault="004845CC" w:rsidP="004845CC">
      <w:pPr>
        <w:ind w:left="720"/>
        <w:jc w:val="both"/>
        <w:rPr>
          <w:sz w:val="22"/>
          <w:szCs w:val="22"/>
        </w:rPr>
      </w:pPr>
      <w:r w:rsidRPr="00B00A40">
        <w:rPr>
          <w:sz w:val="22"/>
          <w:szCs w:val="22"/>
        </w:rPr>
        <w:t xml:space="preserve">IMR is a valuation adjustment to maintain consistency between insurance liabilities (the assumptions for which are often unchanged from origin), and the assets needed to support them (where the assumptions can essentially be revisited any time there are fixed income realizations).  </w:t>
      </w:r>
    </w:p>
    <w:p w14:paraId="4AF35E98" w14:textId="77777777" w:rsidR="004845CC" w:rsidRPr="00B00A40" w:rsidRDefault="004845CC" w:rsidP="004845CC">
      <w:pPr>
        <w:ind w:left="720"/>
        <w:jc w:val="both"/>
        <w:rPr>
          <w:sz w:val="22"/>
          <w:szCs w:val="22"/>
        </w:rPr>
      </w:pPr>
    </w:p>
    <w:p w14:paraId="7580CC13" w14:textId="77777777" w:rsidR="004845CC" w:rsidRDefault="004845CC" w:rsidP="004845CC">
      <w:pPr>
        <w:ind w:left="720"/>
        <w:jc w:val="both"/>
        <w:rPr>
          <w:ins w:id="1" w:author="Gann, Julie" w:date="2025-02-27T13:37:00Z" w16du:dateUtc="2025-02-27T19:37:00Z"/>
          <w:sz w:val="22"/>
          <w:szCs w:val="22"/>
        </w:rPr>
      </w:pPr>
      <w:r w:rsidRPr="00B00A40">
        <w:rPr>
          <w:sz w:val="22"/>
          <w:szCs w:val="22"/>
        </w:rPr>
        <w:t xml:space="preserve">IMR defers and amortizes the recognition of </w:t>
      </w:r>
      <w:del w:id="2" w:author="Gann, Julie" w:date="2025-02-28T10:10:00Z" w16du:dateUtc="2025-02-28T16:10:00Z">
        <w:r w:rsidRPr="00B00A40" w:rsidDel="00BD5880">
          <w:rPr>
            <w:sz w:val="22"/>
            <w:szCs w:val="22"/>
          </w:rPr>
          <w:delText xml:space="preserve">non-economic </w:delText>
        </w:r>
      </w:del>
      <w:ins w:id="3" w:author="Gann, Julie" w:date="2025-02-28T10:16:00Z" w16du:dateUtc="2025-02-28T16:16:00Z">
        <w:r>
          <w:rPr>
            <w:sz w:val="22"/>
            <w:szCs w:val="22"/>
          </w:rPr>
          <w:t xml:space="preserve">realized </w:t>
        </w:r>
      </w:ins>
      <w:r w:rsidRPr="00B00A40">
        <w:rPr>
          <w:sz w:val="22"/>
          <w:szCs w:val="22"/>
        </w:rPr>
        <w:t>gains or losses where investment activity</w:t>
      </w:r>
      <w:del w:id="4" w:author="Gann, Julie" w:date="2025-01-27T11:30:00Z" w16du:dateUtc="2025-01-27T17:30:00Z">
        <w:r w:rsidRPr="00B00A40" w:rsidDel="00905512">
          <w:rPr>
            <w:sz w:val="22"/>
            <w:szCs w:val="22"/>
          </w:rPr>
          <w:delText>, whether through fixed income investment sales or fixed income derivative hedging transactions,</w:delText>
        </w:r>
      </w:del>
      <w:r w:rsidRPr="00B00A40">
        <w:rPr>
          <w:sz w:val="22"/>
          <w:szCs w:val="22"/>
        </w:rPr>
        <w:t xml:space="preserve"> essentially unlock unrealized gains/losses for either assets or liabilities. IMR is not intended to defer </w:t>
      </w:r>
      <w:ins w:id="5" w:author="Gann, Julie" w:date="2025-02-28T10:17:00Z" w16du:dateUtc="2025-02-28T16:17:00Z">
        <w:r>
          <w:rPr>
            <w:sz w:val="22"/>
            <w:szCs w:val="22"/>
          </w:rPr>
          <w:t xml:space="preserve">realized </w:t>
        </w:r>
      </w:ins>
      <w:del w:id="6" w:author="Gann, Julie" w:date="2025-02-28T10:10:00Z" w16du:dateUtc="2025-02-28T16:10:00Z">
        <w:r w:rsidRPr="00B00A40" w:rsidDel="00BD5880">
          <w:rPr>
            <w:sz w:val="22"/>
            <w:szCs w:val="22"/>
          </w:rPr>
          <w:delText xml:space="preserve">economic </w:delText>
        </w:r>
      </w:del>
      <w:r w:rsidRPr="00B00A40">
        <w:rPr>
          <w:sz w:val="22"/>
          <w:szCs w:val="22"/>
        </w:rPr>
        <w:t xml:space="preserve">gains and losses </w:t>
      </w:r>
      <w:del w:id="7" w:author="Gann, Julie" w:date="2025-01-27T11:40:00Z" w16du:dateUtc="2025-01-27T17:40:00Z">
        <w:r w:rsidRPr="00B00A40" w:rsidDel="00AF1002">
          <w:rPr>
            <w:sz w:val="22"/>
            <w:szCs w:val="22"/>
          </w:rPr>
          <w:delText xml:space="preserve">related to asset sales </w:delText>
        </w:r>
      </w:del>
      <w:r w:rsidRPr="00B00A40">
        <w:rPr>
          <w:sz w:val="22"/>
          <w:szCs w:val="22"/>
        </w:rPr>
        <w:t xml:space="preserve">compelled by liquidity pressures that fund </w:t>
      </w:r>
      <w:del w:id="8" w:author="Gann, Julie" w:date="2025-01-27T11:40:00Z" w16du:dateUtc="2025-01-27T17:40:00Z">
        <w:r w:rsidRPr="00B00A40" w:rsidDel="00AF1002">
          <w:rPr>
            <w:sz w:val="22"/>
            <w:szCs w:val="22"/>
          </w:rPr>
          <w:delText xml:space="preserve">significant </w:delText>
        </w:r>
      </w:del>
      <w:r w:rsidRPr="00B00A40">
        <w:rPr>
          <w:sz w:val="22"/>
          <w:szCs w:val="22"/>
        </w:rPr>
        <w:t xml:space="preserve">cash outflows (e.g., such as excess withdrawals and collateral calls). </w:t>
      </w:r>
    </w:p>
    <w:p w14:paraId="6921F374" w14:textId="77777777" w:rsidR="004845CC" w:rsidRPr="00B00A40" w:rsidRDefault="004845CC" w:rsidP="004845CC">
      <w:pPr>
        <w:ind w:left="720"/>
        <w:jc w:val="both"/>
        <w:rPr>
          <w:sz w:val="22"/>
          <w:szCs w:val="22"/>
        </w:rPr>
      </w:pPr>
    </w:p>
    <w:p w14:paraId="5685A166" w14:textId="77777777" w:rsidR="004845CC" w:rsidRDefault="004845CC" w:rsidP="004845CC">
      <w:pPr>
        <w:ind w:left="720"/>
        <w:jc w:val="both"/>
        <w:rPr>
          <w:ins w:id="9" w:author="Gann, Julie" w:date="2025-02-27T13:39:00Z" w16du:dateUtc="2025-02-27T19:39:00Z"/>
          <w:sz w:val="22"/>
          <w:szCs w:val="22"/>
        </w:rPr>
      </w:pPr>
      <w:del w:id="10" w:author="Gann, Julie" w:date="2025-02-27T13:39:00Z" w16du:dateUtc="2025-02-27T19:39:00Z">
        <w:r w:rsidRPr="00B00A40" w:rsidDel="007D5471">
          <w:rPr>
            <w:sz w:val="22"/>
            <w:szCs w:val="22"/>
          </w:rPr>
          <w:delText>Specifically, the IMR valuation adjustment more appropriately reflects the impact to statutory surplus from fluctuations in interest rates and therefore provides a more accurate representation of solvency under the NAIC’s statutory framework which often includes amortized cost valuation of fixed income investments and liability valuations with fixed assumptions in accordance with the Accounting Practices and Procedures and Valuation Manual.</w:delText>
        </w:r>
      </w:del>
    </w:p>
    <w:p w14:paraId="148248CC" w14:textId="77777777" w:rsidR="007D5471" w:rsidRPr="00B00A40" w:rsidRDefault="007D5471" w:rsidP="005D7E72">
      <w:pPr>
        <w:ind w:left="720"/>
        <w:jc w:val="both"/>
        <w:rPr>
          <w:sz w:val="22"/>
          <w:szCs w:val="22"/>
        </w:rPr>
      </w:pPr>
    </w:p>
    <w:p w14:paraId="5A7F6F2A" w14:textId="6D6B4817" w:rsidR="00464103" w:rsidRDefault="00464103" w:rsidP="00AE5C51">
      <w:pPr>
        <w:pStyle w:val="BodyTextIndent"/>
        <w:spacing w:after="0"/>
        <w:ind w:left="0"/>
        <w:jc w:val="both"/>
        <w:rPr>
          <w:b/>
          <w:bCs/>
          <w:sz w:val="22"/>
          <w:szCs w:val="22"/>
        </w:rPr>
      </w:pPr>
      <w:r>
        <w:rPr>
          <w:b/>
          <w:bCs/>
          <w:sz w:val="22"/>
          <w:szCs w:val="22"/>
        </w:rPr>
        <w:t>NAIC discussion regarding the proposed modifications</w:t>
      </w:r>
      <w:r w:rsidR="001D64CF">
        <w:rPr>
          <w:b/>
          <w:bCs/>
          <w:sz w:val="22"/>
          <w:szCs w:val="22"/>
        </w:rPr>
        <w:t xml:space="preserve"> and overall definition</w:t>
      </w:r>
      <w:r>
        <w:rPr>
          <w:b/>
          <w:bCs/>
          <w:sz w:val="22"/>
          <w:szCs w:val="22"/>
        </w:rPr>
        <w:t xml:space="preserve">: </w:t>
      </w:r>
    </w:p>
    <w:p w14:paraId="206B8F2B" w14:textId="77777777" w:rsidR="00464103" w:rsidRDefault="00464103" w:rsidP="00AE5C51">
      <w:pPr>
        <w:pStyle w:val="BodyTextIndent"/>
        <w:spacing w:after="0"/>
        <w:ind w:left="0"/>
        <w:jc w:val="both"/>
        <w:rPr>
          <w:b/>
          <w:bCs/>
          <w:sz w:val="22"/>
          <w:szCs w:val="22"/>
        </w:rPr>
      </w:pPr>
    </w:p>
    <w:p w14:paraId="4E759A41" w14:textId="77777777" w:rsidR="00464103" w:rsidRPr="00C5061E" w:rsidRDefault="00464103" w:rsidP="00464103">
      <w:pPr>
        <w:pStyle w:val="BodyTextIndent"/>
        <w:numPr>
          <w:ilvl w:val="0"/>
          <w:numId w:val="34"/>
        </w:numPr>
        <w:spacing w:after="0"/>
        <w:jc w:val="both"/>
        <w:rPr>
          <w:b/>
          <w:bCs/>
          <w:sz w:val="22"/>
          <w:szCs w:val="22"/>
        </w:rPr>
      </w:pPr>
      <w:r w:rsidRPr="00C5061E">
        <w:rPr>
          <w:b/>
          <w:bCs/>
          <w:sz w:val="22"/>
          <w:szCs w:val="22"/>
        </w:rPr>
        <w:t xml:space="preserve">The ACLI has specifically identified IMR as a “valuation adjustment” and not an asset or as a liability. </w:t>
      </w:r>
    </w:p>
    <w:p w14:paraId="10AB7D51" w14:textId="77777777" w:rsidR="00464103" w:rsidRDefault="00464103" w:rsidP="00464103">
      <w:pPr>
        <w:pStyle w:val="BodyTextIndent"/>
        <w:spacing w:after="0"/>
        <w:jc w:val="both"/>
        <w:rPr>
          <w:sz w:val="22"/>
          <w:szCs w:val="22"/>
        </w:rPr>
      </w:pPr>
    </w:p>
    <w:p w14:paraId="1DF34DC4" w14:textId="77777777" w:rsidR="00464103" w:rsidRDefault="00464103" w:rsidP="00464103">
      <w:pPr>
        <w:pStyle w:val="BodyTextIndent"/>
        <w:spacing w:after="0"/>
        <w:jc w:val="both"/>
        <w:rPr>
          <w:sz w:val="22"/>
          <w:szCs w:val="22"/>
        </w:rPr>
      </w:pPr>
      <w:r>
        <w:rPr>
          <w:sz w:val="22"/>
          <w:szCs w:val="22"/>
        </w:rPr>
        <w:t xml:space="preserve">IMR is currently recognized as a liability when it has a net positive balance (realized gains exceed realized losses) and is recognized as an asset when it has a net negative balance (realized losses exceed realized gains.) Prior to the issuance of INT 23-01, net negative IMR was nonadmitted. The provisions of INT 23-01 permit admittance of negative IMR in accordance with established limits (10% of adjusted capital and surplus). </w:t>
      </w:r>
    </w:p>
    <w:p w14:paraId="092B342D" w14:textId="77777777" w:rsidR="00005D2F" w:rsidRDefault="00005D2F" w:rsidP="00464103">
      <w:pPr>
        <w:pStyle w:val="BodyTextIndent"/>
        <w:spacing w:after="0"/>
        <w:jc w:val="both"/>
        <w:rPr>
          <w:sz w:val="22"/>
          <w:szCs w:val="22"/>
        </w:rPr>
      </w:pPr>
    </w:p>
    <w:p w14:paraId="513ACA04" w14:textId="77777777" w:rsidR="00464103" w:rsidRDefault="00464103" w:rsidP="00464103">
      <w:pPr>
        <w:pStyle w:val="BodyTextIndent"/>
        <w:spacing w:after="0"/>
        <w:jc w:val="both"/>
        <w:rPr>
          <w:sz w:val="22"/>
          <w:szCs w:val="22"/>
        </w:rPr>
      </w:pPr>
      <w:r w:rsidRPr="004648C4">
        <w:rPr>
          <w:b/>
          <w:bCs/>
          <w:sz w:val="22"/>
          <w:szCs w:val="22"/>
          <w:u w:val="single"/>
        </w:rPr>
        <w:t>NAIC staff agrees that IMR (reflecting realized gains or losses) should not be considered assets or liabilities</w:t>
      </w:r>
      <w:r>
        <w:rPr>
          <w:sz w:val="22"/>
          <w:szCs w:val="22"/>
        </w:rPr>
        <w:t xml:space="preserve">. Consistent with U.S. GAAP, negative IMR (realized losses) do not represent assets under </w:t>
      </w:r>
      <w:r w:rsidRPr="006542A2">
        <w:rPr>
          <w:i/>
          <w:iCs/>
          <w:sz w:val="22"/>
          <w:szCs w:val="22"/>
        </w:rPr>
        <w:t>SSAP No. 4—Assets and Nonadmitted Assets</w:t>
      </w:r>
      <w:r>
        <w:rPr>
          <w:sz w:val="22"/>
          <w:szCs w:val="22"/>
        </w:rPr>
        <w:t xml:space="preserve">, as </w:t>
      </w:r>
      <w:r w:rsidRPr="002C4E61">
        <w:rPr>
          <w:sz w:val="22"/>
          <w:szCs w:val="22"/>
        </w:rPr>
        <w:t>it does not reflect a present right to an economic benefit</w:t>
      </w:r>
      <w:r>
        <w:rPr>
          <w:sz w:val="22"/>
          <w:szCs w:val="22"/>
        </w:rPr>
        <w:t xml:space="preserve">. Also consistent with U.S. GAAP, positive IMR (realized gains) do not represent liabilities under </w:t>
      </w:r>
      <w:r w:rsidRPr="004D08C4">
        <w:rPr>
          <w:i/>
          <w:iCs/>
          <w:sz w:val="22"/>
          <w:szCs w:val="22"/>
        </w:rPr>
        <w:t>SSAP No. 5—Liabilities, Contingencies and Impairment of Assets</w:t>
      </w:r>
      <w:r>
        <w:rPr>
          <w:sz w:val="22"/>
          <w:szCs w:val="22"/>
        </w:rPr>
        <w:t xml:space="preserve">, as it does not reflect a present obligation to transfer or provide an economic benefit to others. </w:t>
      </w:r>
    </w:p>
    <w:p w14:paraId="5764E89F" w14:textId="77777777" w:rsidR="00464103" w:rsidRDefault="00464103" w:rsidP="00464103">
      <w:pPr>
        <w:pStyle w:val="BodyTextIndent"/>
        <w:spacing w:after="0"/>
        <w:jc w:val="both"/>
        <w:rPr>
          <w:sz w:val="22"/>
          <w:szCs w:val="22"/>
        </w:rPr>
      </w:pPr>
    </w:p>
    <w:p w14:paraId="553D0E8D" w14:textId="41B3DA0D" w:rsidR="00464103" w:rsidRDefault="00464103" w:rsidP="00464103">
      <w:pPr>
        <w:pStyle w:val="BodyTextIndent"/>
        <w:spacing w:after="0"/>
        <w:jc w:val="both"/>
        <w:rPr>
          <w:sz w:val="22"/>
          <w:szCs w:val="22"/>
        </w:rPr>
      </w:pPr>
      <w:r>
        <w:rPr>
          <w:sz w:val="22"/>
          <w:szCs w:val="22"/>
        </w:rPr>
        <w:lastRenderedPageBreak/>
        <w:t xml:space="preserve">The recognition of IMR stems from a reporting entity selling an investment at a gain or loss prior to the investment’s scheduled maturity. Although the cash received from these transactions is recognized as an asset, the balance sheet impact of whether more (or less) proceeds were received from how the investment was reported (gain/loss) does not </w:t>
      </w:r>
      <w:r w:rsidR="00D21F6B">
        <w:rPr>
          <w:sz w:val="22"/>
          <w:szCs w:val="22"/>
        </w:rPr>
        <w:t>result in</w:t>
      </w:r>
      <w:r>
        <w:rPr>
          <w:sz w:val="22"/>
          <w:szCs w:val="22"/>
        </w:rPr>
        <w:t xml:space="preserve"> actual assets or liabilities for the insurance reporting entity. </w:t>
      </w:r>
    </w:p>
    <w:p w14:paraId="22641B8E" w14:textId="77777777" w:rsidR="00464103" w:rsidRDefault="00464103" w:rsidP="00464103">
      <w:pPr>
        <w:pStyle w:val="BodyTextIndent"/>
        <w:spacing w:after="0"/>
        <w:jc w:val="both"/>
        <w:rPr>
          <w:sz w:val="22"/>
          <w:szCs w:val="22"/>
        </w:rPr>
      </w:pPr>
    </w:p>
    <w:p w14:paraId="7581D260" w14:textId="22F7E668" w:rsidR="00464103" w:rsidRDefault="00464103" w:rsidP="00464103">
      <w:pPr>
        <w:pStyle w:val="BodyTextIndent"/>
        <w:spacing w:after="0"/>
        <w:jc w:val="both"/>
        <w:rPr>
          <w:sz w:val="22"/>
          <w:szCs w:val="22"/>
        </w:rPr>
      </w:pPr>
      <w:r w:rsidRPr="00055D8C">
        <w:rPr>
          <w:i/>
          <w:iCs/>
          <w:sz w:val="22"/>
          <w:szCs w:val="22"/>
        </w:rPr>
        <w:t xml:space="preserve">(Note: The Working Group </w:t>
      </w:r>
      <w:r>
        <w:rPr>
          <w:i/>
          <w:iCs/>
          <w:sz w:val="22"/>
          <w:szCs w:val="22"/>
        </w:rPr>
        <w:t>can</w:t>
      </w:r>
      <w:r w:rsidRPr="00055D8C">
        <w:rPr>
          <w:i/>
          <w:iCs/>
          <w:sz w:val="22"/>
          <w:szCs w:val="22"/>
        </w:rPr>
        <w:t xml:space="preserve"> decide to continue to report these gains/losses as assets and liabilities, but it should be clear that </w:t>
      </w:r>
      <w:r w:rsidR="008E0C06">
        <w:rPr>
          <w:i/>
          <w:iCs/>
          <w:sz w:val="22"/>
          <w:szCs w:val="22"/>
        </w:rPr>
        <w:t xml:space="preserve">this would be </w:t>
      </w:r>
      <w:r w:rsidR="002E3BE2">
        <w:rPr>
          <w:i/>
          <w:iCs/>
          <w:sz w:val="22"/>
          <w:szCs w:val="22"/>
        </w:rPr>
        <w:t>a specific</w:t>
      </w:r>
      <w:r w:rsidR="008E0C06">
        <w:rPr>
          <w:i/>
          <w:iCs/>
          <w:sz w:val="22"/>
          <w:szCs w:val="22"/>
        </w:rPr>
        <w:t xml:space="preserve"> exception </w:t>
      </w:r>
      <w:r w:rsidR="00FE0760">
        <w:rPr>
          <w:i/>
          <w:iCs/>
          <w:sz w:val="22"/>
          <w:szCs w:val="22"/>
        </w:rPr>
        <w:t xml:space="preserve">made by regulators </w:t>
      </w:r>
      <w:r w:rsidR="002E3BE2">
        <w:rPr>
          <w:i/>
          <w:iCs/>
          <w:sz w:val="22"/>
          <w:szCs w:val="22"/>
        </w:rPr>
        <w:t xml:space="preserve">as IMR </w:t>
      </w:r>
      <w:r w:rsidR="00FE0760">
        <w:rPr>
          <w:i/>
          <w:iCs/>
          <w:sz w:val="22"/>
          <w:szCs w:val="22"/>
        </w:rPr>
        <w:t>does</w:t>
      </w:r>
      <w:r w:rsidR="002E3BE2">
        <w:rPr>
          <w:i/>
          <w:iCs/>
          <w:sz w:val="22"/>
          <w:szCs w:val="22"/>
        </w:rPr>
        <w:t xml:space="preserve"> </w:t>
      </w:r>
      <w:r w:rsidRPr="00055D8C">
        <w:rPr>
          <w:i/>
          <w:iCs/>
          <w:sz w:val="22"/>
          <w:szCs w:val="22"/>
        </w:rPr>
        <w:t xml:space="preserve">not </w:t>
      </w:r>
      <w:r w:rsidR="00FE0760">
        <w:rPr>
          <w:i/>
          <w:iCs/>
          <w:sz w:val="22"/>
          <w:szCs w:val="22"/>
        </w:rPr>
        <w:t>m</w:t>
      </w:r>
      <w:r w:rsidR="00C718D3">
        <w:rPr>
          <w:i/>
          <w:iCs/>
          <w:sz w:val="22"/>
          <w:szCs w:val="22"/>
        </w:rPr>
        <w:t>e</w:t>
      </w:r>
      <w:r w:rsidR="00FE0760">
        <w:rPr>
          <w:i/>
          <w:iCs/>
          <w:sz w:val="22"/>
          <w:szCs w:val="22"/>
        </w:rPr>
        <w:t xml:space="preserve">et the </w:t>
      </w:r>
      <w:r w:rsidR="00C718D3">
        <w:rPr>
          <w:i/>
          <w:iCs/>
          <w:sz w:val="22"/>
          <w:szCs w:val="22"/>
        </w:rPr>
        <w:t>definition of an</w:t>
      </w:r>
      <w:r w:rsidR="00B75709">
        <w:rPr>
          <w:i/>
          <w:iCs/>
          <w:sz w:val="22"/>
          <w:szCs w:val="22"/>
        </w:rPr>
        <w:t xml:space="preserve"> </w:t>
      </w:r>
      <w:r w:rsidRPr="00055D8C">
        <w:rPr>
          <w:i/>
          <w:iCs/>
          <w:sz w:val="22"/>
          <w:szCs w:val="22"/>
        </w:rPr>
        <w:t xml:space="preserve">actual asset or </w:t>
      </w:r>
      <w:r w:rsidR="00E7141A" w:rsidRPr="00055D8C">
        <w:rPr>
          <w:i/>
          <w:iCs/>
          <w:sz w:val="22"/>
          <w:szCs w:val="22"/>
        </w:rPr>
        <w:t>liabilit</w:t>
      </w:r>
      <w:r w:rsidR="00E7141A">
        <w:rPr>
          <w:i/>
          <w:iCs/>
          <w:sz w:val="22"/>
          <w:szCs w:val="22"/>
        </w:rPr>
        <w:t>y</w:t>
      </w:r>
      <w:r w:rsidR="00E7141A" w:rsidRPr="00055D8C">
        <w:rPr>
          <w:i/>
          <w:iCs/>
          <w:sz w:val="22"/>
          <w:szCs w:val="22"/>
        </w:rPr>
        <w:t xml:space="preserve"> </w:t>
      </w:r>
      <w:r w:rsidRPr="00055D8C">
        <w:rPr>
          <w:i/>
          <w:iCs/>
          <w:sz w:val="22"/>
          <w:szCs w:val="22"/>
        </w:rPr>
        <w:t xml:space="preserve">pursuant to </w:t>
      </w:r>
      <w:r w:rsidR="00C718D3">
        <w:rPr>
          <w:i/>
          <w:iCs/>
          <w:sz w:val="22"/>
          <w:szCs w:val="22"/>
        </w:rPr>
        <w:t>either</w:t>
      </w:r>
      <w:r w:rsidR="00C718D3" w:rsidRPr="00055D8C">
        <w:rPr>
          <w:i/>
          <w:iCs/>
          <w:sz w:val="22"/>
          <w:szCs w:val="22"/>
        </w:rPr>
        <w:t xml:space="preserve"> </w:t>
      </w:r>
      <w:r w:rsidRPr="00055D8C">
        <w:rPr>
          <w:i/>
          <w:iCs/>
          <w:sz w:val="22"/>
          <w:szCs w:val="22"/>
        </w:rPr>
        <w:t>U.S. GAAP or SAP.)</w:t>
      </w:r>
    </w:p>
    <w:p w14:paraId="1070AB22" w14:textId="77777777" w:rsidR="00464103" w:rsidRDefault="00464103" w:rsidP="00464103">
      <w:pPr>
        <w:pStyle w:val="BodyTextIndent"/>
        <w:spacing w:after="0"/>
        <w:ind w:left="0"/>
        <w:jc w:val="both"/>
        <w:rPr>
          <w:sz w:val="22"/>
          <w:szCs w:val="22"/>
        </w:rPr>
      </w:pPr>
    </w:p>
    <w:p w14:paraId="4D61ED60" w14:textId="77777777" w:rsidR="00464103" w:rsidRPr="00C5061E" w:rsidRDefault="00464103" w:rsidP="00464103">
      <w:pPr>
        <w:pStyle w:val="BodyTextIndent"/>
        <w:numPr>
          <w:ilvl w:val="0"/>
          <w:numId w:val="34"/>
        </w:numPr>
        <w:spacing w:after="0"/>
        <w:jc w:val="both"/>
        <w:rPr>
          <w:b/>
          <w:bCs/>
          <w:sz w:val="22"/>
          <w:szCs w:val="22"/>
        </w:rPr>
      </w:pPr>
      <w:r w:rsidRPr="00C5061E">
        <w:rPr>
          <w:b/>
          <w:bCs/>
          <w:sz w:val="22"/>
          <w:szCs w:val="22"/>
        </w:rPr>
        <w:t xml:space="preserve">The ACLI has </w:t>
      </w:r>
      <w:r>
        <w:rPr>
          <w:b/>
          <w:bCs/>
          <w:sz w:val="22"/>
          <w:szCs w:val="22"/>
        </w:rPr>
        <w:t xml:space="preserve">identified the intent of IMR is to defer and amortize non-economic gains and losses from asset sales and fixed-income derivative hedging transactions and that IMR is not intended to defer economic gains and losses from asset sales </w:t>
      </w:r>
      <w:r w:rsidRPr="00AC3BD1">
        <w:rPr>
          <w:b/>
          <w:bCs/>
          <w:sz w:val="22"/>
          <w:szCs w:val="22"/>
        </w:rPr>
        <w:t>compelled by liquidity pressures that fund significant cash outflows</w:t>
      </w:r>
      <w:r>
        <w:rPr>
          <w:b/>
          <w:bCs/>
          <w:sz w:val="22"/>
          <w:szCs w:val="22"/>
        </w:rPr>
        <w:t xml:space="preserve">.  </w:t>
      </w:r>
      <w:r w:rsidRPr="00C5061E">
        <w:rPr>
          <w:b/>
          <w:bCs/>
          <w:sz w:val="22"/>
          <w:szCs w:val="22"/>
        </w:rPr>
        <w:t xml:space="preserve"> </w:t>
      </w:r>
    </w:p>
    <w:p w14:paraId="40DC544A" w14:textId="77777777" w:rsidR="00464103" w:rsidRDefault="00464103" w:rsidP="00464103">
      <w:pPr>
        <w:pStyle w:val="BodyTextIndent"/>
        <w:spacing w:after="0"/>
        <w:ind w:left="0"/>
        <w:jc w:val="both"/>
        <w:rPr>
          <w:sz w:val="22"/>
          <w:szCs w:val="22"/>
        </w:rPr>
      </w:pPr>
    </w:p>
    <w:p w14:paraId="5F9A819C" w14:textId="6B3093CF" w:rsidR="00464103" w:rsidRDefault="00464103" w:rsidP="00464103">
      <w:pPr>
        <w:pStyle w:val="BodyTextIndent"/>
        <w:spacing w:after="0"/>
        <w:jc w:val="both"/>
        <w:rPr>
          <w:sz w:val="22"/>
          <w:szCs w:val="22"/>
        </w:rPr>
      </w:pPr>
      <w:r>
        <w:rPr>
          <w:sz w:val="22"/>
          <w:szCs w:val="22"/>
        </w:rPr>
        <w:t>Although there are various debates on the full original concept of IMR, it is generally agreed that a key intent was to prevent insurance companies from selling investments when they were in a gain position, caused by a decrease in interest rates (allowing a surplus benefit) when the funds received from the sale had to be reinvested at the lower interest rates as they would still be needed to satisfy future policyholder obligations. By recognizing realized gains as an IMR liability, and amortizing that gain overtime, reporting entities would not immediately benefit from actions to churn liabilities for gain potential from a decline in interest rates. This concept assumed that most reporting entities held assets for long periods to match the timeframes of expected policyholder obligations. However, from information received, insurance reporting entities should no longer be perceived to b</w:t>
      </w:r>
      <w:r w:rsidR="00570CA0">
        <w:rPr>
          <w:sz w:val="22"/>
          <w:szCs w:val="22"/>
        </w:rPr>
        <w:t>e</w:t>
      </w:r>
      <w:r>
        <w:rPr>
          <w:sz w:val="22"/>
          <w:szCs w:val="22"/>
        </w:rPr>
        <w:t xml:space="preserve"> “buy and hold” investors, but rather often are actively trading their investment portfolio. </w:t>
      </w:r>
    </w:p>
    <w:p w14:paraId="456B18A3" w14:textId="77777777" w:rsidR="00464103" w:rsidRDefault="00464103" w:rsidP="00464103">
      <w:pPr>
        <w:pStyle w:val="BodyTextIndent"/>
        <w:spacing w:after="0"/>
        <w:jc w:val="both"/>
        <w:rPr>
          <w:sz w:val="22"/>
          <w:szCs w:val="22"/>
        </w:rPr>
      </w:pPr>
    </w:p>
    <w:p w14:paraId="389CEC53" w14:textId="44BCE71E" w:rsidR="00464103" w:rsidRDefault="00464103" w:rsidP="00464103">
      <w:pPr>
        <w:pStyle w:val="BodyTextIndent"/>
        <w:spacing w:after="0"/>
        <w:jc w:val="both"/>
        <w:rPr>
          <w:sz w:val="22"/>
          <w:szCs w:val="22"/>
        </w:rPr>
      </w:pPr>
      <w:r>
        <w:rPr>
          <w:sz w:val="22"/>
          <w:szCs w:val="22"/>
        </w:rPr>
        <w:t xml:space="preserve">Although NAIC staff does not disagree with the overall intent of IMR, </w:t>
      </w:r>
      <w:r w:rsidRPr="00E7201B">
        <w:rPr>
          <w:b/>
          <w:bCs/>
          <w:sz w:val="22"/>
          <w:szCs w:val="22"/>
          <w:u w:val="single"/>
        </w:rPr>
        <w:t>NAIC staff does not agree with the explicit inclusion in the definition of the source of gains/losses in determining whether an item should be considered economic or non-economic</w:t>
      </w:r>
      <w:r w:rsidR="00423C6E">
        <w:rPr>
          <w:b/>
          <w:bCs/>
          <w:sz w:val="22"/>
          <w:szCs w:val="22"/>
          <w:u w:val="single"/>
        </w:rPr>
        <w:t>, or even the inclusion of those terms in the definition</w:t>
      </w:r>
      <w:r w:rsidRPr="00C73252">
        <w:rPr>
          <w:b/>
          <w:bCs/>
          <w:sz w:val="22"/>
          <w:szCs w:val="22"/>
        </w:rPr>
        <w:t>.</w:t>
      </w:r>
      <w:r>
        <w:rPr>
          <w:sz w:val="22"/>
          <w:szCs w:val="22"/>
        </w:rPr>
        <w:t xml:space="preserve"> NAIC staff notes that there is still discussion pending on whether gains/losses from non-accounting effective hedges should be </w:t>
      </w:r>
      <w:r w:rsidR="00E265A8">
        <w:rPr>
          <w:sz w:val="22"/>
          <w:szCs w:val="22"/>
        </w:rPr>
        <w:t xml:space="preserve">deferred (and if deferred, </w:t>
      </w:r>
      <w:r>
        <w:rPr>
          <w:sz w:val="22"/>
          <w:szCs w:val="22"/>
        </w:rPr>
        <w:t xml:space="preserve">included </w:t>
      </w:r>
      <w:r w:rsidR="00E265A8">
        <w:rPr>
          <w:sz w:val="22"/>
          <w:szCs w:val="22"/>
        </w:rPr>
        <w:t>in IMR or via a separate reporting mechanism)</w:t>
      </w:r>
      <w:r>
        <w:rPr>
          <w:sz w:val="22"/>
          <w:szCs w:val="22"/>
        </w:rPr>
        <w:t xml:space="preserve">. </w:t>
      </w:r>
      <w:r w:rsidRPr="00C73252">
        <w:rPr>
          <w:b/>
          <w:bCs/>
          <w:sz w:val="22"/>
          <w:szCs w:val="22"/>
        </w:rPr>
        <w:t xml:space="preserve">As such, to prevent any incorrect assumptions on what is permitted to be in/out of IMR from the broad definition, NAIC staff recommends that the </w:t>
      </w:r>
      <w:r>
        <w:rPr>
          <w:b/>
          <w:bCs/>
          <w:sz w:val="22"/>
          <w:szCs w:val="22"/>
        </w:rPr>
        <w:t xml:space="preserve">proposed ACLI </w:t>
      </w:r>
      <w:r w:rsidRPr="00C73252">
        <w:rPr>
          <w:b/>
          <w:bCs/>
          <w:sz w:val="22"/>
          <w:szCs w:val="22"/>
        </w:rPr>
        <w:t xml:space="preserve">definition be revised to eliminate the </w:t>
      </w:r>
      <w:r w:rsidR="00BC3DF0">
        <w:rPr>
          <w:b/>
          <w:bCs/>
          <w:sz w:val="22"/>
          <w:szCs w:val="22"/>
        </w:rPr>
        <w:t xml:space="preserve">reference to economic/non-economic, </w:t>
      </w:r>
      <w:r w:rsidR="002E048D">
        <w:rPr>
          <w:b/>
          <w:bCs/>
          <w:sz w:val="22"/>
          <w:szCs w:val="22"/>
        </w:rPr>
        <w:t xml:space="preserve">the </w:t>
      </w:r>
      <w:r w:rsidRPr="00C73252">
        <w:rPr>
          <w:b/>
          <w:bCs/>
          <w:sz w:val="22"/>
          <w:szCs w:val="22"/>
        </w:rPr>
        <w:t xml:space="preserve">specific sources of non-economic and economic gains and losses as well as to eliminate potential interpretations that the definition </w:t>
      </w:r>
      <w:proofErr w:type="gramStart"/>
      <w:r w:rsidRPr="00C73252">
        <w:rPr>
          <w:b/>
          <w:bCs/>
          <w:sz w:val="22"/>
          <w:szCs w:val="22"/>
        </w:rPr>
        <w:t>imposes materiality</w:t>
      </w:r>
      <w:proofErr w:type="gramEnd"/>
      <w:r w:rsidRPr="00C73252">
        <w:rPr>
          <w:b/>
          <w:bCs/>
          <w:sz w:val="22"/>
          <w:szCs w:val="22"/>
        </w:rPr>
        <w:t xml:space="preserve"> thresholds as shown below:</w:t>
      </w:r>
      <w:r>
        <w:rPr>
          <w:sz w:val="22"/>
          <w:szCs w:val="22"/>
        </w:rPr>
        <w:t xml:space="preserve">    </w:t>
      </w:r>
    </w:p>
    <w:p w14:paraId="7722EE16" w14:textId="77777777" w:rsidR="00464103" w:rsidRDefault="00464103" w:rsidP="00464103">
      <w:pPr>
        <w:pStyle w:val="BodyTextIndent"/>
        <w:spacing w:after="0"/>
        <w:jc w:val="both"/>
        <w:rPr>
          <w:sz w:val="22"/>
          <w:szCs w:val="22"/>
        </w:rPr>
      </w:pPr>
    </w:p>
    <w:p w14:paraId="3161F0BB" w14:textId="77777777" w:rsidR="00FA2EC5" w:rsidRDefault="00FA2EC5" w:rsidP="00FA2EC5">
      <w:pPr>
        <w:ind w:left="720"/>
        <w:jc w:val="both"/>
        <w:rPr>
          <w:ins w:id="11" w:author="Gann, Julie" w:date="2025-02-27T13:37:00Z" w16du:dateUtc="2025-02-27T19:37:00Z"/>
          <w:sz w:val="22"/>
          <w:szCs w:val="22"/>
        </w:rPr>
      </w:pPr>
      <w:r w:rsidRPr="00B00A40">
        <w:rPr>
          <w:sz w:val="22"/>
          <w:szCs w:val="22"/>
        </w:rPr>
        <w:t xml:space="preserve">IMR defers and amortizes the recognition of </w:t>
      </w:r>
      <w:del w:id="12" w:author="Gann, Julie" w:date="2025-02-28T10:10:00Z" w16du:dateUtc="2025-02-28T16:10:00Z">
        <w:r w:rsidRPr="00B00A40" w:rsidDel="00BD5880">
          <w:rPr>
            <w:sz w:val="22"/>
            <w:szCs w:val="22"/>
          </w:rPr>
          <w:delText xml:space="preserve">non-economic </w:delText>
        </w:r>
      </w:del>
      <w:ins w:id="13" w:author="Gann, Julie" w:date="2025-02-28T10:16:00Z" w16du:dateUtc="2025-02-28T16:16:00Z">
        <w:r>
          <w:rPr>
            <w:sz w:val="22"/>
            <w:szCs w:val="22"/>
          </w:rPr>
          <w:t xml:space="preserve">realized </w:t>
        </w:r>
      </w:ins>
      <w:r w:rsidRPr="00B00A40">
        <w:rPr>
          <w:sz w:val="22"/>
          <w:szCs w:val="22"/>
        </w:rPr>
        <w:t>gains or losses where investment activity</w:t>
      </w:r>
      <w:del w:id="14" w:author="Gann, Julie" w:date="2025-01-27T11:30:00Z" w16du:dateUtc="2025-01-27T17:30:00Z">
        <w:r w:rsidRPr="00B00A40" w:rsidDel="00905512">
          <w:rPr>
            <w:sz w:val="22"/>
            <w:szCs w:val="22"/>
          </w:rPr>
          <w:delText>, whether through fixed income investment sales or fixed income derivative hedging transactions,</w:delText>
        </w:r>
      </w:del>
      <w:r w:rsidRPr="00B00A40">
        <w:rPr>
          <w:sz w:val="22"/>
          <w:szCs w:val="22"/>
        </w:rPr>
        <w:t xml:space="preserve"> essentially unlock unrealized gains/losses for either assets or liabilities. IMR is not intended to defer </w:t>
      </w:r>
      <w:ins w:id="15" w:author="Gann, Julie" w:date="2025-02-28T10:17:00Z" w16du:dateUtc="2025-02-28T16:17:00Z">
        <w:r>
          <w:rPr>
            <w:sz w:val="22"/>
            <w:szCs w:val="22"/>
          </w:rPr>
          <w:t xml:space="preserve">realized </w:t>
        </w:r>
      </w:ins>
      <w:del w:id="16" w:author="Gann, Julie" w:date="2025-02-28T10:10:00Z" w16du:dateUtc="2025-02-28T16:10:00Z">
        <w:r w:rsidRPr="00B00A40" w:rsidDel="00BD5880">
          <w:rPr>
            <w:sz w:val="22"/>
            <w:szCs w:val="22"/>
          </w:rPr>
          <w:delText xml:space="preserve">economic </w:delText>
        </w:r>
      </w:del>
      <w:r w:rsidRPr="00B00A40">
        <w:rPr>
          <w:sz w:val="22"/>
          <w:szCs w:val="22"/>
        </w:rPr>
        <w:t xml:space="preserve">gains and losses </w:t>
      </w:r>
      <w:del w:id="17" w:author="Gann, Julie" w:date="2025-01-27T11:40:00Z" w16du:dateUtc="2025-01-27T17:40:00Z">
        <w:r w:rsidRPr="00B00A40" w:rsidDel="00AF1002">
          <w:rPr>
            <w:sz w:val="22"/>
            <w:szCs w:val="22"/>
          </w:rPr>
          <w:delText xml:space="preserve">related to asset sales </w:delText>
        </w:r>
      </w:del>
      <w:r w:rsidRPr="00B00A40">
        <w:rPr>
          <w:sz w:val="22"/>
          <w:szCs w:val="22"/>
        </w:rPr>
        <w:t xml:space="preserve">compelled by liquidity pressures that fund </w:t>
      </w:r>
      <w:del w:id="18" w:author="Gann, Julie" w:date="2025-01-27T11:40:00Z" w16du:dateUtc="2025-01-27T17:40:00Z">
        <w:r w:rsidRPr="00B00A40" w:rsidDel="00AF1002">
          <w:rPr>
            <w:sz w:val="22"/>
            <w:szCs w:val="22"/>
          </w:rPr>
          <w:delText xml:space="preserve">significant </w:delText>
        </w:r>
      </w:del>
      <w:r w:rsidRPr="00B00A40">
        <w:rPr>
          <w:sz w:val="22"/>
          <w:szCs w:val="22"/>
        </w:rPr>
        <w:t xml:space="preserve">cash outflows (e.g., such as excess withdrawals and collateral calls). </w:t>
      </w:r>
    </w:p>
    <w:p w14:paraId="4084D442" w14:textId="77777777" w:rsidR="00464103" w:rsidRDefault="00464103" w:rsidP="00464103">
      <w:pPr>
        <w:pStyle w:val="BodyTextIndent"/>
        <w:spacing w:after="0"/>
        <w:jc w:val="both"/>
        <w:rPr>
          <w:sz w:val="22"/>
          <w:szCs w:val="22"/>
        </w:rPr>
      </w:pPr>
    </w:p>
    <w:p w14:paraId="42CFB8C0" w14:textId="0B395DDB" w:rsidR="00464103" w:rsidRDefault="00464103" w:rsidP="00464103">
      <w:pPr>
        <w:pStyle w:val="BodyTextIndent"/>
        <w:spacing w:after="0"/>
        <w:jc w:val="both"/>
        <w:rPr>
          <w:sz w:val="22"/>
          <w:szCs w:val="22"/>
        </w:rPr>
      </w:pPr>
      <w:r>
        <w:rPr>
          <w:sz w:val="22"/>
          <w:szCs w:val="22"/>
        </w:rPr>
        <w:t xml:space="preserve">NAIC staff notes that the sources of IMR (whether including non-accounting effective hedges) and the scope to which items should be excluded can be further prescribed in the accounting guidance for recognizing IMR, but that they should not be captured in the broad IMR definition. </w:t>
      </w:r>
    </w:p>
    <w:p w14:paraId="44902934" w14:textId="77777777" w:rsidR="00BD4F0C" w:rsidRDefault="00BD4F0C" w:rsidP="00464103">
      <w:pPr>
        <w:pStyle w:val="BodyTextIndent"/>
        <w:spacing w:after="0"/>
        <w:jc w:val="both"/>
        <w:rPr>
          <w:sz w:val="22"/>
          <w:szCs w:val="22"/>
        </w:rPr>
      </w:pPr>
    </w:p>
    <w:p w14:paraId="5A7033E2" w14:textId="6F2677E0" w:rsidR="00BD4F0C" w:rsidRDefault="00BD4F0C" w:rsidP="00464103">
      <w:pPr>
        <w:pStyle w:val="BodyTextIndent"/>
        <w:spacing w:after="0"/>
        <w:jc w:val="both"/>
        <w:rPr>
          <w:sz w:val="22"/>
          <w:szCs w:val="22"/>
        </w:rPr>
      </w:pPr>
      <w:r w:rsidRPr="004B38C2">
        <w:rPr>
          <w:i/>
          <w:iCs/>
          <w:sz w:val="22"/>
          <w:szCs w:val="22"/>
        </w:rPr>
        <w:t xml:space="preserve">Agenda item </w:t>
      </w:r>
      <w:r w:rsidR="00992FE0" w:rsidRPr="004B38C2">
        <w:rPr>
          <w:i/>
          <w:iCs/>
          <w:sz w:val="22"/>
          <w:szCs w:val="22"/>
        </w:rPr>
        <w:t>2024-15: Asset Liab</w:t>
      </w:r>
      <w:r w:rsidR="00A80A1B" w:rsidRPr="004B38C2">
        <w:rPr>
          <w:i/>
          <w:iCs/>
          <w:sz w:val="22"/>
          <w:szCs w:val="22"/>
        </w:rPr>
        <w:t>ility Management Derivatives is specifically addressing whether realized gains and losses from non-accounting effective hedges should be deferred</w:t>
      </w:r>
      <w:r w:rsidR="004B38C2" w:rsidRPr="004B38C2">
        <w:rPr>
          <w:i/>
          <w:iCs/>
          <w:sz w:val="22"/>
          <w:szCs w:val="22"/>
        </w:rPr>
        <w:t xml:space="preserve"> from immediate recognition</w:t>
      </w:r>
      <w:r w:rsidR="004B38C2">
        <w:rPr>
          <w:sz w:val="22"/>
          <w:szCs w:val="22"/>
        </w:rPr>
        <w:t xml:space="preserve">. </w:t>
      </w:r>
    </w:p>
    <w:p w14:paraId="35EF703F" w14:textId="77777777" w:rsidR="00464103" w:rsidRDefault="00464103" w:rsidP="00464103">
      <w:pPr>
        <w:pStyle w:val="BodyTextIndent"/>
        <w:spacing w:after="0"/>
        <w:ind w:left="0"/>
        <w:jc w:val="both"/>
        <w:rPr>
          <w:sz w:val="22"/>
          <w:szCs w:val="22"/>
        </w:rPr>
      </w:pPr>
    </w:p>
    <w:p w14:paraId="3DB1FA34" w14:textId="77777777" w:rsidR="00464103" w:rsidRPr="00C5061E" w:rsidRDefault="00464103" w:rsidP="00464103">
      <w:pPr>
        <w:pStyle w:val="BodyTextIndent"/>
        <w:numPr>
          <w:ilvl w:val="0"/>
          <w:numId w:val="34"/>
        </w:numPr>
        <w:spacing w:after="0"/>
        <w:jc w:val="both"/>
        <w:rPr>
          <w:b/>
          <w:bCs/>
          <w:sz w:val="22"/>
          <w:szCs w:val="22"/>
        </w:rPr>
      </w:pPr>
      <w:r w:rsidRPr="00C5061E">
        <w:rPr>
          <w:b/>
          <w:bCs/>
          <w:sz w:val="22"/>
          <w:szCs w:val="22"/>
        </w:rPr>
        <w:t xml:space="preserve">The ACLI </w:t>
      </w:r>
      <w:r>
        <w:rPr>
          <w:b/>
          <w:bCs/>
          <w:sz w:val="22"/>
          <w:szCs w:val="22"/>
        </w:rPr>
        <w:t xml:space="preserve">has proposed to include a statement that the IMR valuation adjustment appropriately reflects the impact to statutory surplus from fluctuations in interest rates and therefore provides a more accurate representation of solvency under the NAIC statutory framework under the amortized cost model.   </w:t>
      </w:r>
      <w:r w:rsidRPr="00C5061E">
        <w:rPr>
          <w:b/>
          <w:bCs/>
          <w:sz w:val="22"/>
          <w:szCs w:val="22"/>
        </w:rPr>
        <w:t xml:space="preserve"> </w:t>
      </w:r>
    </w:p>
    <w:p w14:paraId="6FD86425" w14:textId="77777777" w:rsidR="00464103" w:rsidRDefault="00464103" w:rsidP="00464103">
      <w:pPr>
        <w:pStyle w:val="BodyTextIndent"/>
        <w:spacing w:after="0"/>
        <w:ind w:left="0"/>
        <w:jc w:val="both"/>
        <w:rPr>
          <w:sz w:val="22"/>
          <w:szCs w:val="22"/>
        </w:rPr>
      </w:pPr>
    </w:p>
    <w:p w14:paraId="5B86D5AD" w14:textId="3AEC3E2D" w:rsidR="00464103" w:rsidRPr="00A13B37" w:rsidRDefault="00464103" w:rsidP="00464103">
      <w:pPr>
        <w:pStyle w:val="BodyTextIndent"/>
        <w:spacing w:after="0"/>
        <w:jc w:val="both"/>
        <w:rPr>
          <w:sz w:val="22"/>
          <w:szCs w:val="22"/>
        </w:rPr>
      </w:pPr>
      <w:r w:rsidRPr="0011635B">
        <w:rPr>
          <w:b/>
          <w:bCs/>
          <w:sz w:val="22"/>
          <w:szCs w:val="22"/>
          <w:u w:val="single"/>
        </w:rPr>
        <w:lastRenderedPageBreak/>
        <w:t>NAIC staff does not agree with the inclusion of this statement in the IMR definition</w:t>
      </w:r>
      <w:r w:rsidR="001D64CF" w:rsidRPr="0011635B">
        <w:rPr>
          <w:b/>
          <w:bCs/>
          <w:sz w:val="22"/>
          <w:szCs w:val="22"/>
          <w:u w:val="single"/>
        </w:rPr>
        <w:t xml:space="preserve"> and has </w:t>
      </w:r>
      <w:r w:rsidR="00FD1260" w:rsidRPr="0011635B">
        <w:rPr>
          <w:b/>
          <w:bCs/>
          <w:sz w:val="22"/>
          <w:szCs w:val="22"/>
          <w:u w:val="single"/>
        </w:rPr>
        <w:t>recommended it</w:t>
      </w:r>
      <w:r w:rsidR="001D64CF" w:rsidRPr="0011635B">
        <w:rPr>
          <w:b/>
          <w:bCs/>
          <w:sz w:val="22"/>
          <w:szCs w:val="22"/>
          <w:u w:val="single"/>
        </w:rPr>
        <w:t xml:space="preserve"> be completely removed</w:t>
      </w:r>
      <w:r>
        <w:rPr>
          <w:b/>
          <w:bCs/>
          <w:sz w:val="22"/>
          <w:szCs w:val="22"/>
        </w:rPr>
        <w:t xml:space="preserve">. </w:t>
      </w:r>
      <w:r w:rsidRPr="00A13B37">
        <w:rPr>
          <w:sz w:val="22"/>
          <w:szCs w:val="22"/>
        </w:rPr>
        <w:t xml:space="preserve">This statement implies that all recognized IMR (whether negative or positive IMR) is a critical component of the financial statements for solvency assessment purposes. As previously discussed, neither negative IMR nor positive IMR reflects actual assets or liabilities </w:t>
      </w:r>
      <w:r w:rsidR="004C033A">
        <w:rPr>
          <w:sz w:val="22"/>
          <w:szCs w:val="22"/>
        </w:rPr>
        <w:t>and</w:t>
      </w:r>
      <w:r w:rsidRPr="00A13B37">
        <w:rPr>
          <w:sz w:val="22"/>
          <w:szCs w:val="22"/>
        </w:rPr>
        <w:t xml:space="preserve"> including these items in the financial statements as assets/liabilities may present an inaccurate presentation of 1) the assets available to pay claims, as well as 2) the actual obligations of the insurance reporting entity. Although the Working Group could decide to retain the current recognition of IMR, discussion on the extent to which negative IMR should be permitted as an admitted asset is a key aspect still pending discussion. NAIC staff cautions against including a broad statement in the IMR definition that implies that negative IMR (realized losses) should always be permitted to reflect an admitted asset in the statutory financial statements</w:t>
      </w:r>
      <w:r w:rsidR="00B2223F">
        <w:rPr>
          <w:sz w:val="22"/>
          <w:szCs w:val="22"/>
        </w:rPr>
        <w:t xml:space="preserve"> and that its inclusion provides </w:t>
      </w:r>
      <w:r w:rsidR="006849BA">
        <w:rPr>
          <w:sz w:val="22"/>
          <w:szCs w:val="22"/>
        </w:rPr>
        <w:t>an appropriate reflection of statutory surplus</w:t>
      </w:r>
      <w:r w:rsidRPr="00A13B37">
        <w:rPr>
          <w:sz w:val="22"/>
          <w:szCs w:val="22"/>
        </w:rPr>
        <w:t xml:space="preserve">. </w:t>
      </w:r>
    </w:p>
    <w:p w14:paraId="07AFAEF7" w14:textId="77777777" w:rsidR="00464103" w:rsidRDefault="00464103" w:rsidP="00AE5C51">
      <w:pPr>
        <w:pStyle w:val="BodyTextIndent"/>
        <w:spacing w:after="0"/>
        <w:ind w:left="0"/>
        <w:jc w:val="both"/>
        <w:rPr>
          <w:b/>
          <w:bCs/>
          <w:sz w:val="22"/>
          <w:szCs w:val="22"/>
        </w:rPr>
      </w:pPr>
    </w:p>
    <w:p w14:paraId="4A3E8B55" w14:textId="77777777" w:rsidR="00905E72" w:rsidRPr="00B00A40" w:rsidRDefault="00905E72" w:rsidP="00905E72">
      <w:pPr>
        <w:ind w:left="720"/>
        <w:jc w:val="both"/>
        <w:rPr>
          <w:sz w:val="22"/>
          <w:szCs w:val="22"/>
        </w:rPr>
      </w:pPr>
      <w:del w:id="19" w:author="Gann, Julie" w:date="2025-01-27T11:31:00Z" w16du:dateUtc="2025-01-27T17:31:00Z">
        <w:r w:rsidRPr="00B00A40" w:rsidDel="00464103">
          <w:rPr>
            <w:sz w:val="22"/>
            <w:szCs w:val="22"/>
          </w:rPr>
          <w:delText>Specifically, the IMR valuation adjustment more appropriately reflects the impact to statutory surplus from fluctuations in interest rates and therefore provides a more accurate representation of solvency under the NAIC’s statutory framework which often includes amortized cost valuation of fixed income investments and liability valuations with fixed assumptions in accordance with the Accounting Practices and Procedures and Valuation Manual.</w:delText>
        </w:r>
      </w:del>
    </w:p>
    <w:p w14:paraId="689DC665" w14:textId="77777777" w:rsidR="00905E72" w:rsidRDefault="00905E72" w:rsidP="00AE5C51">
      <w:pPr>
        <w:pStyle w:val="BodyTextIndent"/>
        <w:spacing w:after="0"/>
        <w:ind w:left="0"/>
        <w:jc w:val="both"/>
        <w:rPr>
          <w:b/>
          <w:bCs/>
          <w:sz w:val="22"/>
          <w:szCs w:val="22"/>
        </w:rPr>
      </w:pPr>
    </w:p>
    <w:p w14:paraId="1A885CEA" w14:textId="2015C5CA" w:rsidR="00711CBA" w:rsidRPr="00016321" w:rsidRDefault="00711CBA" w:rsidP="00711CBA">
      <w:pPr>
        <w:pStyle w:val="BodyText2"/>
        <w:rPr>
          <w:b w:val="0"/>
          <w:szCs w:val="22"/>
        </w:rPr>
      </w:pPr>
      <w:r w:rsidRPr="00016321">
        <w:rPr>
          <w:szCs w:val="22"/>
        </w:rPr>
        <w:t>Staff Review Completed by:</w:t>
      </w:r>
      <w:r>
        <w:rPr>
          <w:szCs w:val="22"/>
        </w:rPr>
        <w:t xml:space="preserve"> </w:t>
      </w:r>
      <w:r>
        <w:rPr>
          <w:b w:val="0"/>
          <w:bCs w:val="0"/>
          <w:szCs w:val="22"/>
        </w:rPr>
        <w:t>Julie Gann, NAIC Staff—</w:t>
      </w:r>
      <w:r w:rsidR="00905E72">
        <w:rPr>
          <w:b w:val="0"/>
          <w:bCs w:val="0"/>
          <w:szCs w:val="22"/>
        </w:rPr>
        <w:t>January 2025</w:t>
      </w:r>
    </w:p>
    <w:p w14:paraId="572048AC" w14:textId="77777777" w:rsidR="00711CBA" w:rsidRDefault="00711CBA" w:rsidP="00C5033B">
      <w:pPr>
        <w:pStyle w:val="BodyText2"/>
        <w:rPr>
          <w:szCs w:val="22"/>
        </w:rPr>
      </w:pPr>
    </w:p>
    <w:p w14:paraId="00BE44D4" w14:textId="4EBA163F" w:rsidR="00D41739" w:rsidRDefault="00D41739" w:rsidP="00C5033B">
      <w:pPr>
        <w:pStyle w:val="BodyText2"/>
        <w:rPr>
          <w:b w:val="0"/>
          <w:bCs w:val="0"/>
          <w:szCs w:val="22"/>
        </w:rPr>
      </w:pPr>
      <w:r>
        <w:rPr>
          <w:szCs w:val="22"/>
        </w:rPr>
        <w:t>Status:</w:t>
      </w:r>
    </w:p>
    <w:p w14:paraId="5F1807E9" w14:textId="2196ABCB" w:rsidR="00D41739" w:rsidRPr="00D41739" w:rsidRDefault="00D41739" w:rsidP="00C5033B">
      <w:pPr>
        <w:pStyle w:val="BodyText2"/>
        <w:rPr>
          <w:b w:val="0"/>
          <w:bCs w:val="0"/>
          <w:szCs w:val="22"/>
        </w:rPr>
      </w:pPr>
      <w:r w:rsidRPr="00D41739">
        <w:rPr>
          <w:b w:val="0"/>
          <w:bCs w:val="0"/>
          <w:szCs w:val="22"/>
        </w:rPr>
        <w:t xml:space="preserve">On March 24, 2025, the Statutory Accounting Principles (E) Working Group exposed </w:t>
      </w:r>
      <w:r w:rsidR="007A0DD9">
        <w:rPr>
          <w:b w:val="0"/>
          <w:bCs w:val="0"/>
          <w:szCs w:val="22"/>
        </w:rPr>
        <w:t xml:space="preserve">this agenda item with </w:t>
      </w:r>
      <w:r w:rsidR="006253C6" w:rsidRPr="006253C6">
        <w:rPr>
          <w:b w:val="0"/>
          <w:bCs w:val="0"/>
          <w:szCs w:val="22"/>
        </w:rPr>
        <w:t xml:space="preserve">the proposed ACLI IMR definition along with an NAIC staff proposed IMR definition. </w:t>
      </w:r>
      <w:r w:rsidR="007A0DD9">
        <w:rPr>
          <w:b w:val="0"/>
          <w:bCs w:val="0"/>
          <w:szCs w:val="22"/>
        </w:rPr>
        <w:t>T</w:t>
      </w:r>
      <w:r w:rsidR="006253C6" w:rsidRPr="006253C6">
        <w:rPr>
          <w:b w:val="0"/>
          <w:bCs w:val="0"/>
          <w:szCs w:val="22"/>
        </w:rPr>
        <w:t xml:space="preserve">his agenda item </w:t>
      </w:r>
      <w:r w:rsidR="007A0DD9">
        <w:rPr>
          <w:b w:val="0"/>
          <w:bCs w:val="0"/>
          <w:szCs w:val="22"/>
        </w:rPr>
        <w:t>is considered a</w:t>
      </w:r>
      <w:r w:rsidR="006253C6" w:rsidRPr="006253C6">
        <w:rPr>
          <w:b w:val="0"/>
          <w:bCs w:val="0"/>
          <w:szCs w:val="22"/>
        </w:rPr>
        <w:t xml:space="preserve"> new SAP concept as the</w:t>
      </w:r>
      <w:r w:rsidR="007A0DD9" w:rsidRPr="006253C6">
        <w:rPr>
          <w:b w:val="0"/>
          <w:bCs w:val="0"/>
          <w:szCs w:val="22"/>
        </w:rPr>
        <w:t xml:space="preserve"> </w:t>
      </w:r>
      <w:r w:rsidR="006253C6" w:rsidRPr="006253C6">
        <w:rPr>
          <w:b w:val="0"/>
          <w:bCs w:val="0"/>
          <w:szCs w:val="22"/>
        </w:rPr>
        <w:t xml:space="preserve">definition will be included in the </w:t>
      </w:r>
      <w:r w:rsidR="007A0DD9">
        <w:rPr>
          <w:b w:val="0"/>
          <w:bCs w:val="0"/>
          <w:szCs w:val="22"/>
        </w:rPr>
        <w:t>IMR issue paper and revised</w:t>
      </w:r>
      <w:r w:rsidR="006253C6" w:rsidRPr="006253C6">
        <w:rPr>
          <w:b w:val="0"/>
          <w:bCs w:val="0"/>
          <w:szCs w:val="22"/>
        </w:rPr>
        <w:t xml:space="preserve"> </w:t>
      </w:r>
      <w:r w:rsidR="006253C6" w:rsidRPr="00913943">
        <w:rPr>
          <w:b w:val="0"/>
          <w:bCs w:val="0"/>
          <w:i/>
          <w:iCs/>
          <w:szCs w:val="22"/>
        </w:rPr>
        <w:t>SSAP No. 7</w:t>
      </w:r>
      <w:r w:rsidR="00D95005" w:rsidRPr="00913943">
        <w:rPr>
          <w:b w:val="0"/>
          <w:bCs w:val="0"/>
          <w:i/>
          <w:iCs/>
          <w:szCs w:val="22"/>
        </w:rPr>
        <w:t>—Asset Valuation Reserve and Interest Maintenance Reserve</w:t>
      </w:r>
      <w:r w:rsidR="006253C6" w:rsidRPr="006253C6">
        <w:rPr>
          <w:b w:val="0"/>
          <w:bCs w:val="0"/>
          <w:szCs w:val="22"/>
        </w:rPr>
        <w:t xml:space="preserve"> as part of the intent to include accounted-related concepts for IMR in the SSAP and not the annual statement instructions.</w:t>
      </w:r>
    </w:p>
    <w:p w14:paraId="5CBA66C1" w14:textId="77777777" w:rsidR="003C145B" w:rsidRDefault="003C145B" w:rsidP="00B30CA0">
      <w:pPr>
        <w:rPr>
          <w:sz w:val="22"/>
        </w:rPr>
      </w:pPr>
    </w:p>
    <w:p w14:paraId="68BD6302" w14:textId="1A6C0F4E" w:rsidR="00340D1B" w:rsidRDefault="002A1316" w:rsidP="00EF4925">
      <w:pPr>
        <w:rPr>
          <w:sz w:val="16"/>
          <w:szCs w:val="16"/>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8E7E73">
        <w:rPr>
          <w:noProof/>
          <w:sz w:val="16"/>
          <w:szCs w:val="16"/>
        </w:rPr>
        <w:t>https://naiconline.sharepoint.com/teams/FRSStatutoryAccounting/National Meetings/A. National Meeting Materials/2025/08-11-25 Summer National Meeting/Hearing/08 - 25-03 - IMR Definition.docx</w:t>
      </w:r>
      <w:r w:rsidRPr="000579B6">
        <w:rPr>
          <w:sz w:val="16"/>
          <w:szCs w:val="16"/>
        </w:rPr>
        <w:fldChar w:fldCharType="end"/>
      </w:r>
    </w:p>
    <w:sectPr w:rsidR="00340D1B" w:rsidSect="00152C06">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F764F5" w14:textId="77777777" w:rsidR="008B5BCA" w:rsidRDefault="008B5BCA">
      <w:r>
        <w:separator/>
      </w:r>
    </w:p>
  </w:endnote>
  <w:endnote w:type="continuationSeparator" w:id="0">
    <w:p w14:paraId="4FDA2F98" w14:textId="77777777" w:rsidR="008B5BCA" w:rsidRDefault="008B5BCA">
      <w:r>
        <w:continuationSeparator/>
      </w:r>
    </w:p>
  </w:endnote>
  <w:endnote w:type="continuationNotice" w:id="1">
    <w:p w14:paraId="1966EF6F" w14:textId="77777777" w:rsidR="008B5BCA" w:rsidRDefault="008B5B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3938B" w14:textId="22C0CEA7"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w:t>
    </w:r>
    <w:r w:rsidR="00570CA0">
      <w:rPr>
        <w:sz w:val="20"/>
      </w:rPr>
      <w:t>5</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9906BC" w14:textId="77777777" w:rsidR="008B5BCA" w:rsidRDefault="008B5BCA">
      <w:r>
        <w:separator/>
      </w:r>
    </w:p>
  </w:footnote>
  <w:footnote w:type="continuationSeparator" w:id="0">
    <w:p w14:paraId="73182F6A" w14:textId="77777777" w:rsidR="008B5BCA" w:rsidRDefault="008B5BCA">
      <w:r>
        <w:continuationSeparator/>
      </w:r>
    </w:p>
  </w:footnote>
  <w:footnote w:type="continuationNotice" w:id="1">
    <w:p w14:paraId="04A91DE9" w14:textId="77777777" w:rsidR="008B5BCA" w:rsidRDefault="008B5B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8995D" w14:textId="160BC671" w:rsidR="00C97BE7" w:rsidRPr="00A60B3D" w:rsidRDefault="00C860EC">
    <w:pPr>
      <w:pStyle w:val="Header"/>
      <w:jc w:val="right"/>
      <w:rPr>
        <w:b/>
        <w:sz w:val="20"/>
      </w:rPr>
    </w:pPr>
    <w:r>
      <w:rPr>
        <w:b/>
        <w:sz w:val="20"/>
      </w:rPr>
      <w:t>Attachment 8</w:t>
    </w:r>
  </w:p>
  <w:p w14:paraId="14FEED1A" w14:textId="427803C8" w:rsidR="006D3A59" w:rsidRPr="00F04F9A" w:rsidRDefault="006D3A59">
    <w:pPr>
      <w:pStyle w:val="Header"/>
      <w:jc w:val="right"/>
      <w:rPr>
        <w:bCs/>
        <w:sz w:val="20"/>
      </w:rPr>
    </w:pPr>
    <w:r w:rsidRPr="00F04F9A">
      <w:rPr>
        <w:bCs/>
        <w:sz w:val="20"/>
      </w:rPr>
      <w:t>Ref #</w:t>
    </w:r>
    <w:r w:rsidR="00EA089E">
      <w:rPr>
        <w:bCs/>
        <w:sz w:val="20"/>
      </w:rPr>
      <w:t>2025-</w:t>
    </w:r>
    <w:r w:rsidR="001E609B">
      <w:rPr>
        <w:bCs/>
        <w:sz w:val="20"/>
      </w:rPr>
      <w:t>03</w:t>
    </w:r>
  </w:p>
  <w:p w14:paraId="12DAC63B" w14:textId="77777777" w:rsidR="006D3A59" w:rsidRPr="002470D2" w:rsidRDefault="006D3A59">
    <w:pPr>
      <w:pStyle w:val="Header"/>
      <w:jc w:val="right"/>
      <w:rPr>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Pr="002470D2" w:rsidRDefault="006D3A59" w:rsidP="00AE74CF">
    <w:pPr>
      <w:pStyle w:val="Header"/>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0A914D5"/>
    <w:multiLevelType w:val="singleLevel"/>
    <w:tmpl w:val="B6C656D6"/>
    <w:lvl w:ilvl="0">
      <w:start w:val="1"/>
      <w:numFmt w:val="lowerLetter"/>
      <w:lvlText w:val="%1."/>
      <w:legacy w:legacy="1" w:legacySpace="0" w:legacyIndent="720"/>
      <w:lvlJc w:val="left"/>
      <w:pPr>
        <w:ind w:left="1440" w:hanging="720"/>
      </w:pPr>
    </w:lvl>
  </w:abstractNum>
  <w:abstractNum w:abstractNumId="4" w15:restartNumberingAfterBreak="0">
    <w:nsid w:val="05885650"/>
    <w:multiLevelType w:val="singleLevel"/>
    <w:tmpl w:val="B6C656D6"/>
    <w:lvl w:ilvl="0">
      <w:start w:val="1"/>
      <w:numFmt w:val="lowerLetter"/>
      <w:lvlText w:val="%1."/>
      <w:legacy w:legacy="1" w:legacySpace="0" w:legacyIndent="720"/>
      <w:lvlJc w:val="left"/>
      <w:pPr>
        <w:ind w:left="1440" w:hanging="720"/>
      </w:pPr>
    </w:lvl>
  </w:abstractNum>
  <w:abstractNum w:abstractNumId="5" w15:restartNumberingAfterBreak="0">
    <w:nsid w:val="061E5CF7"/>
    <w:multiLevelType w:val="hybridMultilevel"/>
    <w:tmpl w:val="8340C75A"/>
    <w:lvl w:ilvl="0" w:tplc="58B2F5E2">
      <w:start w:val="18"/>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E4E7739"/>
    <w:multiLevelType w:val="hybridMultilevel"/>
    <w:tmpl w:val="095C8030"/>
    <w:lvl w:ilvl="0" w:tplc="FFFFFFFF">
      <w:start w:val="1"/>
      <w:numFmt w:val="lowerRoman"/>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1C868EC"/>
    <w:multiLevelType w:val="hybridMultilevel"/>
    <w:tmpl w:val="CDF6EE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B509DA"/>
    <w:multiLevelType w:val="hybridMultilevel"/>
    <w:tmpl w:val="CCFC6B3C"/>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224549"/>
    <w:multiLevelType w:val="hybridMultilevel"/>
    <w:tmpl w:val="C9AA260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3AE1505"/>
    <w:multiLevelType w:val="hybridMultilevel"/>
    <w:tmpl w:val="679C68F4"/>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720" w:hanging="360"/>
      </w:pPr>
    </w:lvl>
    <w:lvl w:ilvl="2" w:tplc="FFFFFFFF">
      <w:start w:val="1"/>
      <w:numFmt w:val="lowerLetter"/>
      <w:lvlText w:val="%3."/>
      <w:lvlJc w:val="left"/>
      <w:pPr>
        <w:ind w:left="2160" w:hanging="360"/>
      </w:p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979511B"/>
    <w:multiLevelType w:val="hybridMultilevel"/>
    <w:tmpl w:val="67E66C8C"/>
    <w:lvl w:ilvl="0" w:tplc="05F4BEA4">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116141"/>
    <w:multiLevelType w:val="hybridMultilevel"/>
    <w:tmpl w:val="ECF8A50E"/>
    <w:lvl w:ilvl="0" w:tplc="3944312E">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EB91A4F"/>
    <w:multiLevelType w:val="hybridMultilevel"/>
    <w:tmpl w:val="CDF6EE16"/>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30794F4C"/>
    <w:multiLevelType w:val="multilevel"/>
    <w:tmpl w:val="ADDC8270"/>
    <w:lvl w:ilvl="0">
      <w:start w:val="1"/>
      <w:numFmt w:val="decimal"/>
      <w:lvlText w:val="%1."/>
      <w:lvlJc w:val="left"/>
      <w:pPr>
        <w:tabs>
          <w:tab w:val="num" w:pos="360"/>
        </w:tabs>
        <w:ind w:left="0" w:firstLine="0"/>
      </w:pPr>
      <w:rPr>
        <w:rFonts w:hint="default"/>
        <w:b w:val="0"/>
        <w:i w:val="0"/>
        <w:color w:val="auto"/>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7310E7"/>
    <w:multiLevelType w:val="hybridMultilevel"/>
    <w:tmpl w:val="2CDC4902"/>
    <w:lvl w:ilvl="0" w:tplc="6114DA7E">
      <w:start w:val="9"/>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6800016"/>
    <w:multiLevelType w:val="hybridMultilevel"/>
    <w:tmpl w:val="DCE0F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8652E7E"/>
    <w:multiLevelType w:val="singleLevel"/>
    <w:tmpl w:val="B6C656D6"/>
    <w:lvl w:ilvl="0">
      <w:start w:val="1"/>
      <w:numFmt w:val="lowerLetter"/>
      <w:lvlText w:val="%1."/>
      <w:legacy w:legacy="1" w:legacySpace="0" w:legacyIndent="720"/>
      <w:lvlJc w:val="left"/>
      <w:pPr>
        <w:ind w:left="1440" w:hanging="720"/>
      </w:pPr>
    </w:lvl>
  </w:abstractNum>
  <w:abstractNum w:abstractNumId="18" w15:restartNumberingAfterBreak="0">
    <w:nsid w:val="3E550DF1"/>
    <w:multiLevelType w:val="hybridMultilevel"/>
    <w:tmpl w:val="107242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E7828B4"/>
    <w:multiLevelType w:val="hybridMultilevel"/>
    <w:tmpl w:val="50146642"/>
    <w:lvl w:ilvl="0" w:tplc="FFFFFFFF">
      <w:start w:val="1"/>
      <w:numFmt w:val="lowerRoman"/>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0" w15:restartNumberingAfterBreak="0">
    <w:nsid w:val="59A84E7C"/>
    <w:multiLevelType w:val="hybridMultilevel"/>
    <w:tmpl w:val="50146642"/>
    <w:lvl w:ilvl="0" w:tplc="868894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005B2D"/>
    <w:multiLevelType w:val="hybridMultilevel"/>
    <w:tmpl w:val="21D65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40D1BEE"/>
    <w:multiLevelType w:val="hybridMultilevel"/>
    <w:tmpl w:val="7FDCBD4A"/>
    <w:lvl w:ilvl="0" w:tplc="78C827C6">
      <w:start w:val="1"/>
      <w:numFmt w:val="decimal"/>
      <w:lvlText w:val="%1)"/>
      <w:lvlJc w:val="left"/>
      <w:pPr>
        <w:ind w:left="720" w:hanging="360"/>
      </w:pPr>
      <w:rPr>
        <w:rFonts w:hint="default"/>
      </w:rPr>
    </w:lvl>
    <w:lvl w:ilvl="1" w:tplc="04090019">
      <w:start w:val="1"/>
      <w:numFmt w:val="lowerLetter"/>
      <w:lvlText w:val="%2."/>
      <w:lvlJc w:val="left"/>
      <w:pPr>
        <w:ind w:left="720" w:hanging="360"/>
      </w:pPr>
    </w:lvl>
    <w:lvl w:ilvl="2" w:tplc="04090019">
      <w:start w:val="1"/>
      <w:numFmt w:val="lowerLetter"/>
      <w:lvlText w:val="%3."/>
      <w:lvlJc w:val="left"/>
      <w:pPr>
        <w:ind w:left="2160" w:hanging="360"/>
      </w:p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1C404C"/>
    <w:multiLevelType w:val="multilevel"/>
    <w:tmpl w:val="ADDC8270"/>
    <w:lvl w:ilvl="0">
      <w:start w:val="1"/>
      <w:numFmt w:val="decimal"/>
      <w:lvlText w:val="%1."/>
      <w:lvlJc w:val="left"/>
      <w:pPr>
        <w:tabs>
          <w:tab w:val="num" w:pos="360"/>
        </w:tabs>
        <w:ind w:left="0" w:firstLine="0"/>
      </w:pPr>
      <w:rPr>
        <w:rFonts w:hint="default"/>
        <w:b w:val="0"/>
        <w:i w:val="0"/>
        <w:color w:val="auto"/>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6FE85FD5"/>
    <w:multiLevelType w:val="hybridMultilevel"/>
    <w:tmpl w:val="2CF05636"/>
    <w:lvl w:ilvl="0" w:tplc="CCA68346">
      <w:start w:val="1"/>
      <w:numFmt w:val="decimal"/>
      <w:lvlText w:val="%1)"/>
      <w:lvlJc w:val="left"/>
      <w:pPr>
        <w:ind w:left="360" w:hanging="360"/>
      </w:pPr>
      <w:rPr>
        <w:rFonts w:hint="default"/>
        <w:b/>
        <w:bCs/>
      </w:rPr>
    </w:lvl>
    <w:lvl w:ilvl="1" w:tplc="04090019">
      <w:start w:val="1"/>
      <w:numFmt w:val="lowerLetter"/>
      <w:lvlText w:val="%2."/>
      <w:lvlJc w:val="left"/>
      <w:pPr>
        <w:ind w:left="1080" w:hanging="360"/>
      </w:pPr>
    </w:lvl>
    <w:lvl w:ilvl="2" w:tplc="96E8D730">
      <w:start w:val="2"/>
      <w:numFmt w:val="decimal"/>
      <w:lvlText w:val="%3"/>
      <w:lvlJc w:val="left"/>
      <w:pPr>
        <w:ind w:left="1980" w:hanging="360"/>
      </w:pPr>
      <w:rPr>
        <w:rFonts w:hint="default"/>
        <w:b/>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30130B5"/>
    <w:multiLevelType w:val="hybridMultilevel"/>
    <w:tmpl w:val="8D686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0625F2"/>
    <w:multiLevelType w:val="hybridMultilevel"/>
    <w:tmpl w:val="0054CC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F34565"/>
    <w:multiLevelType w:val="hybridMultilevel"/>
    <w:tmpl w:val="095C8030"/>
    <w:lvl w:ilvl="0" w:tplc="FC028D8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2F3EEA"/>
    <w:multiLevelType w:val="hybridMultilevel"/>
    <w:tmpl w:val="CA7EDF5E"/>
    <w:lvl w:ilvl="0" w:tplc="906CFC06">
      <w:start w:val="1"/>
      <w:numFmt w:val="lowerLetter"/>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584779"/>
    <w:multiLevelType w:val="hybridMultilevel"/>
    <w:tmpl w:val="4CFA60FA"/>
    <w:lvl w:ilvl="0" w:tplc="05F4BEA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C6D2585"/>
    <w:multiLevelType w:val="hybridMultilevel"/>
    <w:tmpl w:val="2CDC4902"/>
    <w:lvl w:ilvl="0" w:tplc="FFFFFFFF">
      <w:start w:val="9"/>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7F3038B5"/>
    <w:multiLevelType w:val="singleLevel"/>
    <w:tmpl w:val="B6C656D6"/>
    <w:lvl w:ilvl="0">
      <w:start w:val="1"/>
      <w:numFmt w:val="lowerLetter"/>
      <w:lvlText w:val="%1."/>
      <w:legacy w:legacy="1" w:legacySpace="0" w:legacyIndent="720"/>
      <w:lvlJc w:val="left"/>
      <w:pPr>
        <w:ind w:left="1440" w:hanging="720"/>
      </w:pPr>
    </w:lvl>
  </w:abstractNum>
  <w:abstractNum w:abstractNumId="33" w15:restartNumberingAfterBreak="0">
    <w:nsid w:val="7F3A292C"/>
    <w:multiLevelType w:val="hybridMultilevel"/>
    <w:tmpl w:val="8D686BC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9017550">
    <w:abstractNumId w:val="22"/>
  </w:num>
  <w:num w:numId="2" w16cid:durableId="364260327">
    <w:abstractNumId w:val="0"/>
  </w:num>
  <w:num w:numId="3" w16cid:durableId="381363988">
    <w:abstractNumId w:val="1"/>
  </w:num>
  <w:num w:numId="4" w16cid:durableId="714891892">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5" w16cid:durableId="1178884407">
    <w:abstractNumId w:val="23"/>
  </w:num>
  <w:num w:numId="6" w16cid:durableId="1458836272">
    <w:abstractNumId w:val="18"/>
  </w:num>
  <w:num w:numId="7" w16cid:durableId="1008948029">
    <w:abstractNumId w:val="30"/>
  </w:num>
  <w:num w:numId="8" w16cid:durableId="1704944180">
    <w:abstractNumId w:val="11"/>
  </w:num>
  <w:num w:numId="9" w16cid:durableId="2079937666">
    <w:abstractNumId w:val="16"/>
  </w:num>
  <w:num w:numId="10" w16cid:durableId="1441994862">
    <w:abstractNumId w:val="12"/>
  </w:num>
  <w:num w:numId="11" w16cid:durableId="1457914985">
    <w:abstractNumId w:val="25"/>
  </w:num>
  <w:num w:numId="12" w16cid:durableId="2145540256">
    <w:abstractNumId w:val="24"/>
  </w:num>
  <w:num w:numId="13" w16cid:durableId="2019230181">
    <w:abstractNumId w:val="8"/>
  </w:num>
  <w:num w:numId="14" w16cid:durableId="1693188679">
    <w:abstractNumId w:val="14"/>
  </w:num>
  <w:num w:numId="15" w16cid:durableId="1734499745">
    <w:abstractNumId w:val="26"/>
  </w:num>
  <w:num w:numId="16" w16cid:durableId="809783737">
    <w:abstractNumId w:val="7"/>
  </w:num>
  <w:num w:numId="17" w16cid:durableId="1794664839">
    <w:abstractNumId w:val="15"/>
  </w:num>
  <w:num w:numId="18" w16cid:durableId="834413886">
    <w:abstractNumId w:val="33"/>
  </w:num>
  <w:num w:numId="19" w16cid:durableId="127864152">
    <w:abstractNumId w:val="13"/>
  </w:num>
  <w:num w:numId="20" w16cid:durableId="370040414">
    <w:abstractNumId w:val="31"/>
  </w:num>
  <w:num w:numId="21" w16cid:durableId="822627542">
    <w:abstractNumId w:val="27"/>
  </w:num>
  <w:num w:numId="22" w16cid:durableId="1367607007">
    <w:abstractNumId w:val="21"/>
  </w:num>
  <w:num w:numId="23" w16cid:durableId="1331368468">
    <w:abstractNumId w:val="17"/>
    <w:lvlOverride w:ilvl="0">
      <w:startOverride w:val="1"/>
    </w:lvlOverride>
  </w:num>
  <w:num w:numId="24" w16cid:durableId="1345666533">
    <w:abstractNumId w:val="20"/>
  </w:num>
  <w:num w:numId="25" w16cid:durableId="1911112376">
    <w:abstractNumId w:val="28"/>
  </w:num>
  <w:num w:numId="26" w16cid:durableId="1901136938">
    <w:abstractNumId w:val="29"/>
  </w:num>
  <w:num w:numId="27" w16cid:durableId="1994944640">
    <w:abstractNumId w:val="22"/>
  </w:num>
  <w:num w:numId="28" w16cid:durableId="839151091">
    <w:abstractNumId w:val="32"/>
  </w:num>
  <w:num w:numId="29" w16cid:durableId="153645697">
    <w:abstractNumId w:val="5"/>
  </w:num>
  <w:num w:numId="30" w16cid:durableId="1413315190">
    <w:abstractNumId w:val="3"/>
  </w:num>
  <w:num w:numId="31" w16cid:durableId="683477284">
    <w:abstractNumId w:val="19"/>
  </w:num>
  <w:num w:numId="32" w16cid:durableId="414861052">
    <w:abstractNumId w:val="6"/>
  </w:num>
  <w:num w:numId="33" w16cid:durableId="1978295721">
    <w:abstractNumId w:val="4"/>
  </w:num>
  <w:num w:numId="34" w16cid:durableId="1334182810">
    <w:abstractNumId w:val="9"/>
  </w:num>
  <w:num w:numId="35" w16cid:durableId="205677545">
    <w:abstractNumId w:val="10"/>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ann, Julie">
    <w15:presenceInfo w15:providerId="AD" w15:userId="S::jgann@naic.org::9ba70051-07f8-4722-b0f2-caced7dbf8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09EA"/>
    <w:rsid w:val="0000107E"/>
    <w:rsid w:val="0000167A"/>
    <w:rsid w:val="00001D36"/>
    <w:rsid w:val="00001D90"/>
    <w:rsid w:val="00002559"/>
    <w:rsid w:val="000027E1"/>
    <w:rsid w:val="00004652"/>
    <w:rsid w:val="0000489A"/>
    <w:rsid w:val="00005D2F"/>
    <w:rsid w:val="000069A7"/>
    <w:rsid w:val="00006E6E"/>
    <w:rsid w:val="00006FF9"/>
    <w:rsid w:val="00007006"/>
    <w:rsid w:val="00007627"/>
    <w:rsid w:val="00010B3B"/>
    <w:rsid w:val="00011B34"/>
    <w:rsid w:val="000130E2"/>
    <w:rsid w:val="000138D5"/>
    <w:rsid w:val="00013BBC"/>
    <w:rsid w:val="00014577"/>
    <w:rsid w:val="00015830"/>
    <w:rsid w:val="00016091"/>
    <w:rsid w:val="000161FE"/>
    <w:rsid w:val="00016321"/>
    <w:rsid w:val="000170A4"/>
    <w:rsid w:val="000171E3"/>
    <w:rsid w:val="000176AB"/>
    <w:rsid w:val="0001788D"/>
    <w:rsid w:val="000179BF"/>
    <w:rsid w:val="00020E4B"/>
    <w:rsid w:val="00021028"/>
    <w:rsid w:val="000210E2"/>
    <w:rsid w:val="0002240D"/>
    <w:rsid w:val="00023391"/>
    <w:rsid w:val="000238DA"/>
    <w:rsid w:val="00023E5B"/>
    <w:rsid w:val="00025317"/>
    <w:rsid w:val="00025817"/>
    <w:rsid w:val="00026441"/>
    <w:rsid w:val="000273D7"/>
    <w:rsid w:val="000276A4"/>
    <w:rsid w:val="00027A72"/>
    <w:rsid w:val="000301A7"/>
    <w:rsid w:val="000303F0"/>
    <w:rsid w:val="000309E6"/>
    <w:rsid w:val="00030E84"/>
    <w:rsid w:val="000337E3"/>
    <w:rsid w:val="0003404E"/>
    <w:rsid w:val="000340AB"/>
    <w:rsid w:val="000349B5"/>
    <w:rsid w:val="00034B2F"/>
    <w:rsid w:val="0003553F"/>
    <w:rsid w:val="000360CE"/>
    <w:rsid w:val="000361C6"/>
    <w:rsid w:val="0003748A"/>
    <w:rsid w:val="00037EB2"/>
    <w:rsid w:val="00040782"/>
    <w:rsid w:val="00040C83"/>
    <w:rsid w:val="0004316D"/>
    <w:rsid w:val="00043358"/>
    <w:rsid w:val="00043ADE"/>
    <w:rsid w:val="00043BC8"/>
    <w:rsid w:val="00045077"/>
    <w:rsid w:val="00046033"/>
    <w:rsid w:val="000463EA"/>
    <w:rsid w:val="00047A25"/>
    <w:rsid w:val="00047EE2"/>
    <w:rsid w:val="00050373"/>
    <w:rsid w:val="00050942"/>
    <w:rsid w:val="00052548"/>
    <w:rsid w:val="00053670"/>
    <w:rsid w:val="00053C91"/>
    <w:rsid w:val="00053F7A"/>
    <w:rsid w:val="00054D98"/>
    <w:rsid w:val="00054FF9"/>
    <w:rsid w:val="00055811"/>
    <w:rsid w:val="00055D8C"/>
    <w:rsid w:val="00056814"/>
    <w:rsid w:val="00056E97"/>
    <w:rsid w:val="000579B6"/>
    <w:rsid w:val="00057CF4"/>
    <w:rsid w:val="000604F6"/>
    <w:rsid w:val="000608A6"/>
    <w:rsid w:val="000609D3"/>
    <w:rsid w:val="00060B48"/>
    <w:rsid w:val="00060CD6"/>
    <w:rsid w:val="00061004"/>
    <w:rsid w:val="00062300"/>
    <w:rsid w:val="000623F9"/>
    <w:rsid w:val="000632AA"/>
    <w:rsid w:val="00064BC7"/>
    <w:rsid w:val="00065305"/>
    <w:rsid w:val="00065350"/>
    <w:rsid w:val="00065373"/>
    <w:rsid w:val="0006644D"/>
    <w:rsid w:val="00067232"/>
    <w:rsid w:val="000675CC"/>
    <w:rsid w:val="00067DE5"/>
    <w:rsid w:val="00070094"/>
    <w:rsid w:val="00070A86"/>
    <w:rsid w:val="00071194"/>
    <w:rsid w:val="00071500"/>
    <w:rsid w:val="00071609"/>
    <w:rsid w:val="00071709"/>
    <w:rsid w:val="000720AF"/>
    <w:rsid w:val="0007286C"/>
    <w:rsid w:val="00073865"/>
    <w:rsid w:val="00073BD7"/>
    <w:rsid w:val="00073C19"/>
    <w:rsid w:val="00073E68"/>
    <w:rsid w:val="00073EEB"/>
    <w:rsid w:val="00074135"/>
    <w:rsid w:val="00074DCF"/>
    <w:rsid w:val="0007588B"/>
    <w:rsid w:val="00075A6D"/>
    <w:rsid w:val="000763C3"/>
    <w:rsid w:val="000770F7"/>
    <w:rsid w:val="00077B4F"/>
    <w:rsid w:val="00081D34"/>
    <w:rsid w:val="000822AC"/>
    <w:rsid w:val="0008475C"/>
    <w:rsid w:val="00085065"/>
    <w:rsid w:val="000851DB"/>
    <w:rsid w:val="000851ED"/>
    <w:rsid w:val="0008523F"/>
    <w:rsid w:val="000856B0"/>
    <w:rsid w:val="000856DF"/>
    <w:rsid w:val="00085F3C"/>
    <w:rsid w:val="000865F6"/>
    <w:rsid w:val="00087568"/>
    <w:rsid w:val="00087733"/>
    <w:rsid w:val="00090B8E"/>
    <w:rsid w:val="00090F49"/>
    <w:rsid w:val="00091380"/>
    <w:rsid w:val="00091D47"/>
    <w:rsid w:val="00092527"/>
    <w:rsid w:val="00092614"/>
    <w:rsid w:val="0009286F"/>
    <w:rsid w:val="00092D78"/>
    <w:rsid w:val="0009306F"/>
    <w:rsid w:val="00093997"/>
    <w:rsid w:val="0009439F"/>
    <w:rsid w:val="00094644"/>
    <w:rsid w:val="00094931"/>
    <w:rsid w:val="000956B9"/>
    <w:rsid w:val="000957DA"/>
    <w:rsid w:val="0009627E"/>
    <w:rsid w:val="000967FA"/>
    <w:rsid w:val="00096A9C"/>
    <w:rsid w:val="00096B0D"/>
    <w:rsid w:val="00097320"/>
    <w:rsid w:val="00097D1E"/>
    <w:rsid w:val="000A0E4D"/>
    <w:rsid w:val="000A198F"/>
    <w:rsid w:val="000A1A64"/>
    <w:rsid w:val="000A1AE1"/>
    <w:rsid w:val="000A1F32"/>
    <w:rsid w:val="000A322E"/>
    <w:rsid w:val="000A338D"/>
    <w:rsid w:val="000A3C51"/>
    <w:rsid w:val="000A3E6D"/>
    <w:rsid w:val="000A4686"/>
    <w:rsid w:val="000A58BA"/>
    <w:rsid w:val="000A711B"/>
    <w:rsid w:val="000A7381"/>
    <w:rsid w:val="000A745C"/>
    <w:rsid w:val="000B05B5"/>
    <w:rsid w:val="000B1BA0"/>
    <w:rsid w:val="000B34A8"/>
    <w:rsid w:val="000B4849"/>
    <w:rsid w:val="000B4A29"/>
    <w:rsid w:val="000B5ADA"/>
    <w:rsid w:val="000B5B00"/>
    <w:rsid w:val="000B5FC9"/>
    <w:rsid w:val="000B6268"/>
    <w:rsid w:val="000B72D4"/>
    <w:rsid w:val="000C07C7"/>
    <w:rsid w:val="000C11B3"/>
    <w:rsid w:val="000C1AD7"/>
    <w:rsid w:val="000C1EFD"/>
    <w:rsid w:val="000C21F0"/>
    <w:rsid w:val="000C2D7A"/>
    <w:rsid w:val="000C3045"/>
    <w:rsid w:val="000C38E3"/>
    <w:rsid w:val="000C4240"/>
    <w:rsid w:val="000C453A"/>
    <w:rsid w:val="000C5EA8"/>
    <w:rsid w:val="000C61ED"/>
    <w:rsid w:val="000C6895"/>
    <w:rsid w:val="000C6981"/>
    <w:rsid w:val="000C6EE3"/>
    <w:rsid w:val="000C7D35"/>
    <w:rsid w:val="000D045D"/>
    <w:rsid w:val="000D0AE1"/>
    <w:rsid w:val="000D1226"/>
    <w:rsid w:val="000D2AD3"/>
    <w:rsid w:val="000D2E77"/>
    <w:rsid w:val="000D4363"/>
    <w:rsid w:val="000D4576"/>
    <w:rsid w:val="000D6AE8"/>
    <w:rsid w:val="000D6CB3"/>
    <w:rsid w:val="000D74B1"/>
    <w:rsid w:val="000E09FA"/>
    <w:rsid w:val="000E0CCF"/>
    <w:rsid w:val="000E1131"/>
    <w:rsid w:val="000E16CA"/>
    <w:rsid w:val="000E174A"/>
    <w:rsid w:val="000E199F"/>
    <w:rsid w:val="000E3325"/>
    <w:rsid w:val="000E41AC"/>
    <w:rsid w:val="000E43C8"/>
    <w:rsid w:val="000E4751"/>
    <w:rsid w:val="000E48F7"/>
    <w:rsid w:val="000E6BDE"/>
    <w:rsid w:val="000E7588"/>
    <w:rsid w:val="000F17DA"/>
    <w:rsid w:val="000F20C9"/>
    <w:rsid w:val="000F2751"/>
    <w:rsid w:val="000F5114"/>
    <w:rsid w:val="000F5D26"/>
    <w:rsid w:val="000F6124"/>
    <w:rsid w:val="000F74B4"/>
    <w:rsid w:val="000F79D9"/>
    <w:rsid w:val="000F7BCD"/>
    <w:rsid w:val="00100949"/>
    <w:rsid w:val="0010170F"/>
    <w:rsid w:val="001017BB"/>
    <w:rsid w:val="00102900"/>
    <w:rsid w:val="00104063"/>
    <w:rsid w:val="00104188"/>
    <w:rsid w:val="00105D74"/>
    <w:rsid w:val="001063D1"/>
    <w:rsid w:val="001077A1"/>
    <w:rsid w:val="0011091C"/>
    <w:rsid w:val="00110932"/>
    <w:rsid w:val="00111698"/>
    <w:rsid w:val="0011253D"/>
    <w:rsid w:val="001127D9"/>
    <w:rsid w:val="001127F5"/>
    <w:rsid w:val="001129B9"/>
    <w:rsid w:val="00112A59"/>
    <w:rsid w:val="00113CC8"/>
    <w:rsid w:val="00114295"/>
    <w:rsid w:val="00115EF5"/>
    <w:rsid w:val="0011602D"/>
    <w:rsid w:val="0011635B"/>
    <w:rsid w:val="00117566"/>
    <w:rsid w:val="00120AF2"/>
    <w:rsid w:val="0012174E"/>
    <w:rsid w:val="00121CA7"/>
    <w:rsid w:val="00123B24"/>
    <w:rsid w:val="00124880"/>
    <w:rsid w:val="001248B2"/>
    <w:rsid w:val="00125301"/>
    <w:rsid w:val="00125646"/>
    <w:rsid w:val="00125B29"/>
    <w:rsid w:val="001275E3"/>
    <w:rsid w:val="00127660"/>
    <w:rsid w:val="001317A6"/>
    <w:rsid w:val="00131FC5"/>
    <w:rsid w:val="0013246B"/>
    <w:rsid w:val="00133830"/>
    <w:rsid w:val="0013539B"/>
    <w:rsid w:val="00135EC4"/>
    <w:rsid w:val="001365A9"/>
    <w:rsid w:val="00137E60"/>
    <w:rsid w:val="00140E6B"/>
    <w:rsid w:val="00142381"/>
    <w:rsid w:val="001428F7"/>
    <w:rsid w:val="001430CC"/>
    <w:rsid w:val="00144189"/>
    <w:rsid w:val="001452F9"/>
    <w:rsid w:val="00145730"/>
    <w:rsid w:val="001462DE"/>
    <w:rsid w:val="0014655D"/>
    <w:rsid w:val="00146BED"/>
    <w:rsid w:val="00152550"/>
    <w:rsid w:val="00152C06"/>
    <w:rsid w:val="001531BB"/>
    <w:rsid w:val="001534E4"/>
    <w:rsid w:val="00154012"/>
    <w:rsid w:val="0015429C"/>
    <w:rsid w:val="0015560C"/>
    <w:rsid w:val="0015579F"/>
    <w:rsid w:val="00156F15"/>
    <w:rsid w:val="001579D2"/>
    <w:rsid w:val="00160161"/>
    <w:rsid w:val="00160306"/>
    <w:rsid w:val="00160362"/>
    <w:rsid w:val="00161888"/>
    <w:rsid w:val="00161964"/>
    <w:rsid w:val="00161979"/>
    <w:rsid w:val="00162876"/>
    <w:rsid w:val="00163734"/>
    <w:rsid w:val="0016377E"/>
    <w:rsid w:val="0016464E"/>
    <w:rsid w:val="00164657"/>
    <w:rsid w:val="001653C5"/>
    <w:rsid w:val="00165430"/>
    <w:rsid w:val="00165EFA"/>
    <w:rsid w:val="00166423"/>
    <w:rsid w:val="00167224"/>
    <w:rsid w:val="00170450"/>
    <w:rsid w:val="00170A9B"/>
    <w:rsid w:val="00171928"/>
    <w:rsid w:val="00171B9B"/>
    <w:rsid w:val="00171ED1"/>
    <w:rsid w:val="00172377"/>
    <w:rsid w:val="0017261A"/>
    <w:rsid w:val="00172BE2"/>
    <w:rsid w:val="0017345A"/>
    <w:rsid w:val="00173F9B"/>
    <w:rsid w:val="00173FD3"/>
    <w:rsid w:val="00174704"/>
    <w:rsid w:val="00175E8C"/>
    <w:rsid w:val="0017686F"/>
    <w:rsid w:val="00176AB2"/>
    <w:rsid w:val="0017719A"/>
    <w:rsid w:val="00181059"/>
    <w:rsid w:val="00181BAC"/>
    <w:rsid w:val="0018256B"/>
    <w:rsid w:val="00183813"/>
    <w:rsid w:val="00183E0E"/>
    <w:rsid w:val="00184144"/>
    <w:rsid w:val="0018548A"/>
    <w:rsid w:val="00185A85"/>
    <w:rsid w:val="00185E5E"/>
    <w:rsid w:val="00186635"/>
    <w:rsid w:val="0018762A"/>
    <w:rsid w:val="0019095E"/>
    <w:rsid w:val="001928F2"/>
    <w:rsid w:val="00193099"/>
    <w:rsid w:val="001936A1"/>
    <w:rsid w:val="001940C0"/>
    <w:rsid w:val="0019505A"/>
    <w:rsid w:val="0019521A"/>
    <w:rsid w:val="00195ED8"/>
    <w:rsid w:val="001971F3"/>
    <w:rsid w:val="001972B7"/>
    <w:rsid w:val="001974C3"/>
    <w:rsid w:val="00197766"/>
    <w:rsid w:val="001A0333"/>
    <w:rsid w:val="001A0335"/>
    <w:rsid w:val="001A07A7"/>
    <w:rsid w:val="001A12E2"/>
    <w:rsid w:val="001A14BC"/>
    <w:rsid w:val="001A181E"/>
    <w:rsid w:val="001A24FF"/>
    <w:rsid w:val="001A256D"/>
    <w:rsid w:val="001A26FA"/>
    <w:rsid w:val="001A27B3"/>
    <w:rsid w:val="001A365C"/>
    <w:rsid w:val="001A3E01"/>
    <w:rsid w:val="001A4DEC"/>
    <w:rsid w:val="001A7437"/>
    <w:rsid w:val="001A78DE"/>
    <w:rsid w:val="001A7A1A"/>
    <w:rsid w:val="001B0A3B"/>
    <w:rsid w:val="001B0A9B"/>
    <w:rsid w:val="001B1546"/>
    <w:rsid w:val="001B1586"/>
    <w:rsid w:val="001B16DB"/>
    <w:rsid w:val="001B1F96"/>
    <w:rsid w:val="001B23C1"/>
    <w:rsid w:val="001B24C9"/>
    <w:rsid w:val="001B28A0"/>
    <w:rsid w:val="001B3138"/>
    <w:rsid w:val="001B3438"/>
    <w:rsid w:val="001B555F"/>
    <w:rsid w:val="001B5588"/>
    <w:rsid w:val="001B56BB"/>
    <w:rsid w:val="001B57A9"/>
    <w:rsid w:val="001B5EB5"/>
    <w:rsid w:val="001B7B34"/>
    <w:rsid w:val="001B7F04"/>
    <w:rsid w:val="001C0939"/>
    <w:rsid w:val="001C111B"/>
    <w:rsid w:val="001C122A"/>
    <w:rsid w:val="001C18AB"/>
    <w:rsid w:val="001C2D47"/>
    <w:rsid w:val="001C2E2A"/>
    <w:rsid w:val="001C36AB"/>
    <w:rsid w:val="001C3EB4"/>
    <w:rsid w:val="001C4CB0"/>
    <w:rsid w:val="001C531E"/>
    <w:rsid w:val="001C53D4"/>
    <w:rsid w:val="001C58EC"/>
    <w:rsid w:val="001C5EB9"/>
    <w:rsid w:val="001C654E"/>
    <w:rsid w:val="001C6B2F"/>
    <w:rsid w:val="001C6BD4"/>
    <w:rsid w:val="001C7081"/>
    <w:rsid w:val="001C70EA"/>
    <w:rsid w:val="001C72FA"/>
    <w:rsid w:val="001C7A03"/>
    <w:rsid w:val="001C7DA4"/>
    <w:rsid w:val="001D058E"/>
    <w:rsid w:val="001D143D"/>
    <w:rsid w:val="001D3288"/>
    <w:rsid w:val="001D33C1"/>
    <w:rsid w:val="001D345E"/>
    <w:rsid w:val="001D37C2"/>
    <w:rsid w:val="001D64CF"/>
    <w:rsid w:val="001D64DC"/>
    <w:rsid w:val="001D65BD"/>
    <w:rsid w:val="001D6692"/>
    <w:rsid w:val="001D7D1B"/>
    <w:rsid w:val="001E0ACD"/>
    <w:rsid w:val="001E403F"/>
    <w:rsid w:val="001E4A9B"/>
    <w:rsid w:val="001E4B2C"/>
    <w:rsid w:val="001E4ECA"/>
    <w:rsid w:val="001E4F3E"/>
    <w:rsid w:val="001E5002"/>
    <w:rsid w:val="001E54BA"/>
    <w:rsid w:val="001E56AF"/>
    <w:rsid w:val="001E609B"/>
    <w:rsid w:val="001E6237"/>
    <w:rsid w:val="001E6551"/>
    <w:rsid w:val="001E7723"/>
    <w:rsid w:val="001E7AD4"/>
    <w:rsid w:val="001F008E"/>
    <w:rsid w:val="001F0DF5"/>
    <w:rsid w:val="001F0E42"/>
    <w:rsid w:val="001F17A1"/>
    <w:rsid w:val="001F1BB2"/>
    <w:rsid w:val="001F1DDC"/>
    <w:rsid w:val="001F2EA0"/>
    <w:rsid w:val="001F2F64"/>
    <w:rsid w:val="001F3CF4"/>
    <w:rsid w:val="001F3FCB"/>
    <w:rsid w:val="001F4498"/>
    <w:rsid w:val="001F46EB"/>
    <w:rsid w:val="001F4BF6"/>
    <w:rsid w:val="001F4C3C"/>
    <w:rsid w:val="001F55EC"/>
    <w:rsid w:val="001F62D5"/>
    <w:rsid w:val="001F6D50"/>
    <w:rsid w:val="001F7653"/>
    <w:rsid w:val="00200007"/>
    <w:rsid w:val="00200367"/>
    <w:rsid w:val="002014DA"/>
    <w:rsid w:val="002018A8"/>
    <w:rsid w:val="002028B1"/>
    <w:rsid w:val="002033E6"/>
    <w:rsid w:val="0020360B"/>
    <w:rsid w:val="00203FF7"/>
    <w:rsid w:val="002046F5"/>
    <w:rsid w:val="0020476B"/>
    <w:rsid w:val="0020632B"/>
    <w:rsid w:val="00207C52"/>
    <w:rsid w:val="00207E1D"/>
    <w:rsid w:val="00213009"/>
    <w:rsid w:val="002134DC"/>
    <w:rsid w:val="002141B3"/>
    <w:rsid w:val="00214219"/>
    <w:rsid w:val="00214E55"/>
    <w:rsid w:val="00214EC7"/>
    <w:rsid w:val="002156C3"/>
    <w:rsid w:val="00215B42"/>
    <w:rsid w:val="00215D99"/>
    <w:rsid w:val="002164C1"/>
    <w:rsid w:val="00216D66"/>
    <w:rsid w:val="002179B4"/>
    <w:rsid w:val="00220626"/>
    <w:rsid w:val="002211AE"/>
    <w:rsid w:val="00221D96"/>
    <w:rsid w:val="00222368"/>
    <w:rsid w:val="002225B6"/>
    <w:rsid w:val="002230F8"/>
    <w:rsid w:val="00223B02"/>
    <w:rsid w:val="0022415E"/>
    <w:rsid w:val="00224222"/>
    <w:rsid w:val="002249C7"/>
    <w:rsid w:val="00224A27"/>
    <w:rsid w:val="00224B9C"/>
    <w:rsid w:val="00225297"/>
    <w:rsid w:val="00225762"/>
    <w:rsid w:val="00225EC6"/>
    <w:rsid w:val="00226BEF"/>
    <w:rsid w:val="00226FBD"/>
    <w:rsid w:val="002276F4"/>
    <w:rsid w:val="0022790F"/>
    <w:rsid w:val="00227A42"/>
    <w:rsid w:val="00227D28"/>
    <w:rsid w:val="002312D4"/>
    <w:rsid w:val="002313AC"/>
    <w:rsid w:val="00231B56"/>
    <w:rsid w:val="00231BED"/>
    <w:rsid w:val="00232640"/>
    <w:rsid w:val="00233D96"/>
    <w:rsid w:val="00234312"/>
    <w:rsid w:val="00234A44"/>
    <w:rsid w:val="00234AB2"/>
    <w:rsid w:val="00234DE3"/>
    <w:rsid w:val="00235312"/>
    <w:rsid w:val="0023724F"/>
    <w:rsid w:val="00237383"/>
    <w:rsid w:val="002376FD"/>
    <w:rsid w:val="00237939"/>
    <w:rsid w:val="00237E7E"/>
    <w:rsid w:val="00240272"/>
    <w:rsid w:val="00240725"/>
    <w:rsid w:val="002408D3"/>
    <w:rsid w:val="00240C5C"/>
    <w:rsid w:val="00240D4E"/>
    <w:rsid w:val="002410C7"/>
    <w:rsid w:val="00241671"/>
    <w:rsid w:val="00241B60"/>
    <w:rsid w:val="00242209"/>
    <w:rsid w:val="002422BF"/>
    <w:rsid w:val="00242984"/>
    <w:rsid w:val="002436E7"/>
    <w:rsid w:val="00244916"/>
    <w:rsid w:val="00245074"/>
    <w:rsid w:val="002465DC"/>
    <w:rsid w:val="002470D2"/>
    <w:rsid w:val="002477DE"/>
    <w:rsid w:val="00247D09"/>
    <w:rsid w:val="002513DC"/>
    <w:rsid w:val="00252846"/>
    <w:rsid w:val="00253116"/>
    <w:rsid w:val="00253C3F"/>
    <w:rsid w:val="00254901"/>
    <w:rsid w:val="00255485"/>
    <w:rsid w:val="002557C2"/>
    <w:rsid w:val="00255882"/>
    <w:rsid w:val="0025590C"/>
    <w:rsid w:val="00256398"/>
    <w:rsid w:val="00256464"/>
    <w:rsid w:val="00256AF9"/>
    <w:rsid w:val="00256E80"/>
    <w:rsid w:val="00257793"/>
    <w:rsid w:val="002579DD"/>
    <w:rsid w:val="00257A99"/>
    <w:rsid w:val="00257E8C"/>
    <w:rsid w:val="00260C0E"/>
    <w:rsid w:val="00261085"/>
    <w:rsid w:val="002611A7"/>
    <w:rsid w:val="00261273"/>
    <w:rsid w:val="00261603"/>
    <w:rsid w:val="00261A24"/>
    <w:rsid w:val="00261C0A"/>
    <w:rsid w:val="00261DC7"/>
    <w:rsid w:val="00262AC4"/>
    <w:rsid w:val="00264256"/>
    <w:rsid w:val="002642A9"/>
    <w:rsid w:val="00264551"/>
    <w:rsid w:val="00264BF2"/>
    <w:rsid w:val="00264C7A"/>
    <w:rsid w:val="002651B3"/>
    <w:rsid w:val="0026769A"/>
    <w:rsid w:val="00267C95"/>
    <w:rsid w:val="002700C2"/>
    <w:rsid w:val="00270CE4"/>
    <w:rsid w:val="002715B5"/>
    <w:rsid w:val="002728B3"/>
    <w:rsid w:val="00274005"/>
    <w:rsid w:val="002744C4"/>
    <w:rsid w:val="00274A30"/>
    <w:rsid w:val="0027541F"/>
    <w:rsid w:val="0027560E"/>
    <w:rsid w:val="00275BC0"/>
    <w:rsid w:val="002766DB"/>
    <w:rsid w:val="002771F4"/>
    <w:rsid w:val="0028233C"/>
    <w:rsid w:val="002828C1"/>
    <w:rsid w:val="00282A8D"/>
    <w:rsid w:val="00282F22"/>
    <w:rsid w:val="00282FEA"/>
    <w:rsid w:val="002848CD"/>
    <w:rsid w:val="00285BC3"/>
    <w:rsid w:val="00286D1B"/>
    <w:rsid w:val="00287A96"/>
    <w:rsid w:val="002917DF"/>
    <w:rsid w:val="002917FA"/>
    <w:rsid w:val="00291D71"/>
    <w:rsid w:val="00292517"/>
    <w:rsid w:val="00292B34"/>
    <w:rsid w:val="00293119"/>
    <w:rsid w:val="00294082"/>
    <w:rsid w:val="00294337"/>
    <w:rsid w:val="0029443E"/>
    <w:rsid w:val="00294999"/>
    <w:rsid w:val="00294FE6"/>
    <w:rsid w:val="00295430"/>
    <w:rsid w:val="00295F1F"/>
    <w:rsid w:val="00296403"/>
    <w:rsid w:val="00296B86"/>
    <w:rsid w:val="00296CF0"/>
    <w:rsid w:val="00296E66"/>
    <w:rsid w:val="00297A6D"/>
    <w:rsid w:val="00297AF4"/>
    <w:rsid w:val="002A005B"/>
    <w:rsid w:val="002A08EC"/>
    <w:rsid w:val="002A0EB5"/>
    <w:rsid w:val="002A1316"/>
    <w:rsid w:val="002A2CC3"/>
    <w:rsid w:val="002A2F16"/>
    <w:rsid w:val="002A429D"/>
    <w:rsid w:val="002A44FE"/>
    <w:rsid w:val="002A4E9D"/>
    <w:rsid w:val="002A5793"/>
    <w:rsid w:val="002A601C"/>
    <w:rsid w:val="002A6BDC"/>
    <w:rsid w:val="002A6CB4"/>
    <w:rsid w:val="002B0F32"/>
    <w:rsid w:val="002B12A6"/>
    <w:rsid w:val="002B1B31"/>
    <w:rsid w:val="002B1F0E"/>
    <w:rsid w:val="002B2657"/>
    <w:rsid w:val="002B4006"/>
    <w:rsid w:val="002B5AC1"/>
    <w:rsid w:val="002B5F94"/>
    <w:rsid w:val="002B6039"/>
    <w:rsid w:val="002B70ED"/>
    <w:rsid w:val="002B7397"/>
    <w:rsid w:val="002B750A"/>
    <w:rsid w:val="002B7DF6"/>
    <w:rsid w:val="002C00B2"/>
    <w:rsid w:val="002C0F5D"/>
    <w:rsid w:val="002C1115"/>
    <w:rsid w:val="002C19E2"/>
    <w:rsid w:val="002C2216"/>
    <w:rsid w:val="002C2278"/>
    <w:rsid w:val="002C2B63"/>
    <w:rsid w:val="002C3317"/>
    <w:rsid w:val="002C3A5D"/>
    <w:rsid w:val="002C3AB1"/>
    <w:rsid w:val="002C4E61"/>
    <w:rsid w:val="002C5BE7"/>
    <w:rsid w:val="002C5CBA"/>
    <w:rsid w:val="002C6171"/>
    <w:rsid w:val="002C666A"/>
    <w:rsid w:val="002C6C0A"/>
    <w:rsid w:val="002C6EC5"/>
    <w:rsid w:val="002C6FD5"/>
    <w:rsid w:val="002C7C73"/>
    <w:rsid w:val="002D0028"/>
    <w:rsid w:val="002D0116"/>
    <w:rsid w:val="002D0149"/>
    <w:rsid w:val="002D0A6C"/>
    <w:rsid w:val="002D0FED"/>
    <w:rsid w:val="002D162A"/>
    <w:rsid w:val="002D1DEE"/>
    <w:rsid w:val="002D240B"/>
    <w:rsid w:val="002D2620"/>
    <w:rsid w:val="002D3298"/>
    <w:rsid w:val="002D3588"/>
    <w:rsid w:val="002D3F8A"/>
    <w:rsid w:val="002D414D"/>
    <w:rsid w:val="002D59F5"/>
    <w:rsid w:val="002D5B28"/>
    <w:rsid w:val="002D5BF7"/>
    <w:rsid w:val="002D70E6"/>
    <w:rsid w:val="002D7357"/>
    <w:rsid w:val="002E0453"/>
    <w:rsid w:val="002E048D"/>
    <w:rsid w:val="002E07AA"/>
    <w:rsid w:val="002E10B8"/>
    <w:rsid w:val="002E1519"/>
    <w:rsid w:val="002E1631"/>
    <w:rsid w:val="002E17D0"/>
    <w:rsid w:val="002E199B"/>
    <w:rsid w:val="002E255B"/>
    <w:rsid w:val="002E26C9"/>
    <w:rsid w:val="002E2AC9"/>
    <w:rsid w:val="002E3197"/>
    <w:rsid w:val="002E3A7B"/>
    <w:rsid w:val="002E3BE2"/>
    <w:rsid w:val="002E3FF0"/>
    <w:rsid w:val="002E4AD9"/>
    <w:rsid w:val="002E500D"/>
    <w:rsid w:val="002E535F"/>
    <w:rsid w:val="002E575E"/>
    <w:rsid w:val="002E5DCE"/>
    <w:rsid w:val="002E702D"/>
    <w:rsid w:val="002E7901"/>
    <w:rsid w:val="002F055F"/>
    <w:rsid w:val="002F05F4"/>
    <w:rsid w:val="002F0D79"/>
    <w:rsid w:val="002F1EBF"/>
    <w:rsid w:val="002F2935"/>
    <w:rsid w:val="002F2EA2"/>
    <w:rsid w:val="002F5819"/>
    <w:rsid w:val="002F5D54"/>
    <w:rsid w:val="002F5EAD"/>
    <w:rsid w:val="002F6FF9"/>
    <w:rsid w:val="00300EA4"/>
    <w:rsid w:val="0030135B"/>
    <w:rsid w:val="00301A1C"/>
    <w:rsid w:val="00302917"/>
    <w:rsid w:val="00302A97"/>
    <w:rsid w:val="00303C3C"/>
    <w:rsid w:val="003049AF"/>
    <w:rsid w:val="00304CEC"/>
    <w:rsid w:val="0030546C"/>
    <w:rsid w:val="0030560B"/>
    <w:rsid w:val="00305EFE"/>
    <w:rsid w:val="00306D32"/>
    <w:rsid w:val="00306E13"/>
    <w:rsid w:val="00307C30"/>
    <w:rsid w:val="00312502"/>
    <w:rsid w:val="003137D2"/>
    <w:rsid w:val="003137DB"/>
    <w:rsid w:val="00313FB8"/>
    <w:rsid w:val="00314101"/>
    <w:rsid w:val="003148E8"/>
    <w:rsid w:val="0031514D"/>
    <w:rsid w:val="0031532A"/>
    <w:rsid w:val="003157BB"/>
    <w:rsid w:val="003157DB"/>
    <w:rsid w:val="0031580D"/>
    <w:rsid w:val="00315880"/>
    <w:rsid w:val="00315D2C"/>
    <w:rsid w:val="00316044"/>
    <w:rsid w:val="003170AF"/>
    <w:rsid w:val="00317369"/>
    <w:rsid w:val="00317D79"/>
    <w:rsid w:val="00320CFF"/>
    <w:rsid w:val="0032153F"/>
    <w:rsid w:val="00321DE0"/>
    <w:rsid w:val="00322D53"/>
    <w:rsid w:val="00323DFF"/>
    <w:rsid w:val="003245DA"/>
    <w:rsid w:val="00324997"/>
    <w:rsid w:val="00324AC2"/>
    <w:rsid w:val="00325660"/>
    <w:rsid w:val="003259E2"/>
    <w:rsid w:val="00326374"/>
    <w:rsid w:val="00326416"/>
    <w:rsid w:val="003266E0"/>
    <w:rsid w:val="00326D84"/>
    <w:rsid w:val="00327340"/>
    <w:rsid w:val="00327CB8"/>
    <w:rsid w:val="00330EF0"/>
    <w:rsid w:val="0033156D"/>
    <w:rsid w:val="0033165C"/>
    <w:rsid w:val="00332557"/>
    <w:rsid w:val="003325E9"/>
    <w:rsid w:val="00332A8E"/>
    <w:rsid w:val="00333FC0"/>
    <w:rsid w:val="00334255"/>
    <w:rsid w:val="0033438C"/>
    <w:rsid w:val="00335B42"/>
    <w:rsid w:val="00335F40"/>
    <w:rsid w:val="003360E6"/>
    <w:rsid w:val="0033620A"/>
    <w:rsid w:val="0033648B"/>
    <w:rsid w:val="00336E07"/>
    <w:rsid w:val="003371CB"/>
    <w:rsid w:val="00337372"/>
    <w:rsid w:val="00337695"/>
    <w:rsid w:val="00337CC1"/>
    <w:rsid w:val="0034083B"/>
    <w:rsid w:val="00340C82"/>
    <w:rsid w:val="00340D1B"/>
    <w:rsid w:val="003415C3"/>
    <w:rsid w:val="00341EAF"/>
    <w:rsid w:val="00342210"/>
    <w:rsid w:val="00342CB7"/>
    <w:rsid w:val="003434F6"/>
    <w:rsid w:val="0034372A"/>
    <w:rsid w:val="0034395E"/>
    <w:rsid w:val="00344C6C"/>
    <w:rsid w:val="0034544B"/>
    <w:rsid w:val="003455FF"/>
    <w:rsid w:val="003461E0"/>
    <w:rsid w:val="0034667C"/>
    <w:rsid w:val="00347374"/>
    <w:rsid w:val="00350A0B"/>
    <w:rsid w:val="00350E1D"/>
    <w:rsid w:val="00351688"/>
    <w:rsid w:val="00351B97"/>
    <w:rsid w:val="00352550"/>
    <w:rsid w:val="003526AE"/>
    <w:rsid w:val="0035281A"/>
    <w:rsid w:val="00353B38"/>
    <w:rsid w:val="00355A60"/>
    <w:rsid w:val="00355DAD"/>
    <w:rsid w:val="0035609F"/>
    <w:rsid w:val="003570EA"/>
    <w:rsid w:val="00357190"/>
    <w:rsid w:val="00357FFA"/>
    <w:rsid w:val="00360049"/>
    <w:rsid w:val="00360172"/>
    <w:rsid w:val="0036046D"/>
    <w:rsid w:val="00362AF8"/>
    <w:rsid w:val="00363566"/>
    <w:rsid w:val="00364E3D"/>
    <w:rsid w:val="00364F10"/>
    <w:rsid w:val="00365141"/>
    <w:rsid w:val="00365F34"/>
    <w:rsid w:val="0036648C"/>
    <w:rsid w:val="003668CA"/>
    <w:rsid w:val="003672EC"/>
    <w:rsid w:val="003675EC"/>
    <w:rsid w:val="00367BBB"/>
    <w:rsid w:val="00367F7A"/>
    <w:rsid w:val="00367F9C"/>
    <w:rsid w:val="003708DD"/>
    <w:rsid w:val="00370E1C"/>
    <w:rsid w:val="00371899"/>
    <w:rsid w:val="0037204C"/>
    <w:rsid w:val="003725D2"/>
    <w:rsid w:val="00372F6F"/>
    <w:rsid w:val="003735D9"/>
    <w:rsid w:val="00373D0A"/>
    <w:rsid w:val="0037483C"/>
    <w:rsid w:val="0037566E"/>
    <w:rsid w:val="0037579B"/>
    <w:rsid w:val="00375A23"/>
    <w:rsid w:val="00376450"/>
    <w:rsid w:val="00376683"/>
    <w:rsid w:val="00376842"/>
    <w:rsid w:val="00376C2F"/>
    <w:rsid w:val="00376CFC"/>
    <w:rsid w:val="00376FCE"/>
    <w:rsid w:val="00377A90"/>
    <w:rsid w:val="00377D50"/>
    <w:rsid w:val="00377D94"/>
    <w:rsid w:val="00380568"/>
    <w:rsid w:val="00380CDF"/>
    <w:rsid w:val="00382F63"/>
    <w:rsid w:val="00383C0C"/>
    <w:rsid w:val="00383D51"/>
    <w:rsid w:val="00383D70"/>
    <w:rsid w:val="003849E8"/>
    <w:rsid w:val="00384A51"/>
    <w:rsid w:val="00385476"/>
    <w:rsid w:val="00386D4C"/>
    <w:rsid w:val="00390D99"/>
    <w:rsid w:val="00391518"/>
    <w:rsid w:val="00392764"/>
    <w:rsid w:val="003935A4"/>
    <w:rsid w:val="00394216"/>
    <w:rsid w:val="003945AD"/>
    <w:rsid w:val="003947D5"/>
    <w:rsid w:val="0039600A"/>
    <w:rsid w:val="00396170"/>
    <w:rsid w:val="00396836"/>
    <w:rsid w:val="00396B13"/>
    <w:rsid w:val="003970A2"/>
    <w:rsid w:val="00397FB4"/>
    <w:rsid w:val="003A0B67"/>
    <w:rsid w:val="003A1B7B"/>
    <w:rsid w:val="003A2496"/>
    <w:rsid w:val="003A274A"/>
    <w:rsid w:val="003A29F7"/>
    <w:rsid w:val="003A2D8D"/>
    <w:rsid w:val="003A3E88"/>
    <w:rsid w:val="003A4AF4"/>
    <w:rsid w:val="003A4EB1"/>
    <w:rsid w:val="003A6148"/>
    <w:rsid w:val="003A63F2"/>
    <w:rsid w:val="003A670B"/>
    <w:rsid w:val="003A6A86"/>
    <w:rsid w:val="003B0FD5"/>
    <w:rsid w:val="003B12DE"/>
    <w:rsid w:val="003B17C0"/>
    <w:rsid w:val="003B1E6F"/>
    <w:rsid w:val="003B33EB"/>
    <w:rsid w:val="003B3567"/>
    <w:rsid w:val="003B3F47"/>
    <w:rsid w:val="003B47FB"/>
    <w:rsid w:val="003B4A81"/>
    <w:rsid w:val="003B6907"/>
    <w:rsid w:val="003B787D"/>
    <w:rsid w:val="003B7E8A"/>
    <w:rsid w:val="003B7FF4"/>
    <w:rsid w:val="003C07B6"/>
    <w:rsid w:val="003C145B"/>
    <w:rsid w:val="003C14D0"/>
    <w:rsid w:val="003C174C"/>
    <w:rsid w:val="003C337D"/>
    <w:rsid w:val="003C33DF"/>
    <w:rsid w:val="003C3FC8"/>
    <w:rsid w:val="003C410E"/>
    <w:rsid w:val="003C57EA"/>
    <w:rsid w:val="003C7250"/>
    <w:rsid w:val="003C73D7"/>
    <w:rsid w:val="003C784D"/>
    <w:rsid w:val="003C7957"/>
    <w:rsid w:val="003C7A17"/>
    <w:rsid w:val="003C7D19"/>
    <w:rsid w:val="003D0323"/>
    <w:rsid w:val="003D0569"/>
    <w:rsid w:val="003D05BE"/>
    <w:rsid w:val="003D19A1"/>
    <w:rsid w:val="003D252C"/>
    <w:rsid w:val="003D27DC"/>
    <w:rsid w:val="003D29CA"/>
    <w:rsid w:val="003D2F2D"/>
    <w:rsid w:val="003D3B62"/>
    <w:rsid w:val="003D3BF0"/>
    <w:rsid w:val="003D4420"/>
    <w:rsid w:val="003D497D"/>
    <w:rsid w:val="003D5059"/>
    <w:rsid w:val="003D5451"/>
    <w:rsid w:val="003D58F1"/>
    <w:rsid w:val="003D5A51"/>
    <w:rsid w:val="003D608C"/>
    <w:rsid w:val="003D6928"/>
    <w:rsid w:val="003D6E6E"/>
    <w:rsid w:val="003D6F9C"/>
    <w:rsid w:val="003D7031"/>
    <w:rsid w:val="003D790C"/>
    <w:rsid w:val="003D7C55"/>
    <w:rsid w:val="003D7DC1"/>
    <w:rsid w:val="003E026F"/>
    <w:rsid w:val="003E02E7"/>
    <w:rsid w:val="003E0392"/>
    <w:rsid w:val="003E0702"/>
    <w:rsid w:val="003E094C"/>
    <w:rsid w:val="003E23A7"/>
    <w:rsid w:val="003E28CF"/>
    <w:rsid w:val="003E4272"/>
    <w:rsid w:val="003E5116"/>
    <w:rsid w:val="003E52E5"/>
    <w:rsid w:val="003E53BD"/>
    <w:rsid w:val="003E55EF"/>
    <w:rsid w:val="003E57F2"/>
    <w:rsid w:val="003E5884"/>
    <w:rsid w:val="003E6DD2"/>
    <w:rsid w:val="003E6F51"/>
    <w:rsid w:val="003E7060"/>
    <w:rsid w:val="003E75F1"/>
    <w:rsid w:val="003F000A"/>
    <w:rsid w:val="003F007E"/>
    <w:rsid w:val="003F0893"/>
    <w:rsid w:val="003F08CA"/>
    <w:rsid w:val="003F0CB9"/>
    <w:rsid w:val="003F172F"/>
    <w:rsid w:val="003F2B28"/>
    <w:rsid w:val="003F325D"/>
    <w:rsid w:val="003F366D"/>
    <w:rsid w:val="003F4038"/>
    <w:rsid w:val="003F41B9"/>
    <w:rsid w:val="003F4634"/>
    <w:rsid w:val="003F47DF"/>
    <w:rsid w:val="003F4831"/>
    <w:rsid w:val="003F4A75"/>
    <w:rsid w:val="003F4ACC"/>
    <w:rsid w:val="003F50F9"/>
    <w:rsid w:val="003F572C"/>
    <w:rsid w:val="003F5A47"/>
    <w:rsid w:val="003F6829"/>
    <w:rsid w:val="003F744B"/>
    <w:rsid w:val="003F74A8"/>
    <w:rsid w:val="003F7FB3"/>
    <w:rsid w:val="003F7FCB"/>
    <w:rsid w:val="0040031F"/>
    <w:rsid w:val="0040067F"/>
    <w:rsid w:val="0040093D"/>
    <w:rsid w:val="004010BB"/>
    <w:rsid w:val="00401202"/>
    <w:rsid w:val="00401313"/>
    <w:rsid w:val="00401529"/>
    <w:rsid w:val="004018EA"/>
    <w:rsid w:val="004028C1"/>
    <w:rsid w:val="0040337C"/>
    <w:rsid w:val="00403632"/>
    <w:rsid w:val="00403EEF"/>
    <w:rsid w:val="00404002"/>
    <w:rsid w:val="0040516D"/>
    <w:rsid w:val="00406784"/>
    <w:rsid w:val="00406F8C"/>
    <w:rsid w:val="0041029C"/>
    <w:rsid w:val="004107EC"/>
    <w:rsid w:val="00410839"/>
    <w:rsid w:val="004108E7"/>
    <w:rsid w:val="00410F4D"/>
    <w:rsid w:val="004116EB"/>
    <w:rsid w:val="00412614"/>
    <w:rsid w:val="004128F1"/>
    <w:rsid w:val="00414676"/>
    <w:rsid w:val="004146C7"/>
    <w:rsid w:val="00414BDC"/>
    <w:rsid w:val="00414EAE"/>
    <w:rsid w:val="00416BC2"/>
    <w:rsid w:val="004177DE"/>
    <w:rsid w:val="004201DC"/>
    <w:rsid w:val="00420A2E"/>
    <w:rsid w:val="00421277"/>
    <w:rsid w:val="00421554"/>
    <w:rsid w:val="00421692"/>
    <w:rsid w:val="004228F5"/>
    <w:rsid w:val="00422CB8"/>
    <w:rsid w:val="004231A3"/>
    <w:rsid w:val="00423C6E"/>
    <w:rsid w:val="00423E9D"/>
    <w:rsid w:val="00424570"/>
    <w:rsid w:val="004254EC"/>
    <w:rsid w:val="00426456"/>
    <w:rsid w:val="00426919"/>
    <w:rsid w:val="00426F7F"/>
    <w:rsid w:val="004302C9"/>
    <w:rsid w:val="0043069A"/>
    <w:rsid w:val="0043137E"/>
    <w:rsid w:val="004316CE"/>
    <w:rsid w:val="0043188F"/>
    <w:rsid w:val="004320C1"/>
    <w:rsid w:val="004326F0"/>
    <w:rsid w:val="00432A1F"/>
    <w:rsid w:val="00432BB5"/>
    <w:rsid w:val="00433E0D"/>
    <w:rsid w:val="00433E1D"/>
    <w:rsid w:val="00434207"/>
    <w:rsid w:val="00434395"/>
    <w:rsid w:val="0043440C"/>
    <w:rsid w:val="00434711"/>
    <w:rsid w:val="00434970"/>
    <w:rsid w:val="00434B3E"/>
    <w:rsid w:val="00434F70"/>
    <w:rsid w:val="00434F98"/>
    <w:rsid w:val="00435281"/>
    <w:rsid w:val="0043591A"/>
    <w:rsid w:val="004359E1"/>
    <w:rsid w:val="00435DAC"/>
    <w:rsid w:val="00436716"/>
    <w:rsid w:val="00436721"/>
    <w:rsid w:val="00436AD8"/>
    <w:rsid w:val="00437C60"/>
    <w:rsid w:val="0044022E"/>
    <w:rsid w:val="00440B42"/>
    <w:rsid w:val="00440F52"/>
    <w:rsid w:val="004418C2"/>
    <w:rsid w:val="00441F52"/>
    <w:rsid w:val="004420CA"/>
    <w:rsid w:val="004431D9"/>
    <w:rsid w:val="00443381"/>
    <w:rsid w:val="00443DAE"/>
    <w:rsid w:val="00444785"/>
    <w:rsid w:val="00444798"/>
    <w:rsid w:val="0044533B"/>
    <w:rsid w:val="004455D8"/>
    <w:rsid w:val="00445B07"/>
    <w:rsid w:val="00446244"/>
    <w:rsid w:val="004475A4"/>
    <w:rsid w:val="0044761E"/>
    <w:rsid w:val="004504C3"/>
    <w:rsid w:val="0045055A"/>
    <w:rsid w:val="00450D0E"/>
    <w:rsid w:val="00450D5E"/>
    <w:rsid w:val="004516AB"/>
    <w:rsid w:val="00452103"/>
    <w:rsid w:val="00452842"/>
    <w:rsid w:val="004530A2"/>
    <w:rsid w:val="0045395B"/>
    <w:rsid w:val="00454273"/>
    <w:rsid w:val="004547BC"/>
    <w:rsid w:val="004548DD"/>
    <w:rsid w:val="004554D2"/>
    <w:rsid w:val="00455588"/>
    <w:rsid w:val="004555D2"/>
    <w:rsid w:val="0045639A"/>
    <w:rsid w:val="00456EC8"/>
    <w:rsid w:val="00457093"/>
    <w:rsid w:val="00457EC9"/>
    <w:rsid w:val="004600B3"/>
    <w:rsid w:val="00460EAE"/>
    <w:rsid w:val="00461A68"/>
    <w:rsid w:val="004623DC"/>
    <w:rsid w:val="00462C30"/>
    <w:rsid w:val="00462DA2"/>
    <w:rsid w:val="00463138"/>
    <w:rsid w:val="00463E5B"/>
    <w:rsid w:val="00463E98"/>
    <w:rsid w:val="00464103"/>
    <w:rsid w:val="004646D6"/>
    <w:rsid w:val="004648C4"/>
    <w:rsid w:val="004654AD"/>
    <w:rsid w:val="004654C3"/>
    <w:rsid w:val="00465572"/>
    <w:rsid w:val="00466170"/>
    <w:rsid w:val="004662AE"/>
    <w:rsid w:val="00466D26"/>
    <w:rsid w:val="004673C8"/>
    <w:rsid w:val="0046757B"/>
    <w:rsid w:val="00470446"/>
    <w:rsid w:val="00470E92"/>
    <w:rsid w:val="00471735"/>
    <w:rsid w:val="00471924"/>
    <w:rsid w:val="004726AA"/>
    <w:rsid w:val="00473168"/>
    <w:rsid w:val="00473E83"/>
    <w:rsid w:val="0047523A"/>
    <w:rsid w:val="00475905"/>
    <w:rsid w:val="00475942"/>
    <w:rsid w:val="004774AD"/>
    <w:rsid w:val="00480491"/>
    <w:rsid w:val="0048080F"/>
    <w:rsid w:val="004812C5"/>
    <w:rsid w:val="004813F4"/>
    <w:rsid w:val="00481B00"/>
    <w:rsid w:val="00481C54"/>
    <w:rsid w:val="004821B5"/>
    <w:rsid w:val="004821F6"/>
    <w:rsid w:val="004829CD"/>
    <w:rsid w:val="004833B9"/>
    <w:rsid w:val="004836C4"/>
    <w:rsid w:val="0048371C"/>
    <w:rsid w:val="00483AEC"/>
    <w:rsid w:val="004845CC"/>
    <w:rsid w:val="0048488F"/>
    <w:rsid w:val="00484BD5"/>
    <w:rsid w:val="00484CB7"/>
    <w:rsid w:val="00485666"/>
    <w:rsid w:val="00485DFF"/>
    <w:rsid w:val="004860F9"/>
    <w:rsid w:val="00486129"/>
    <w:rsid w:val="004861C6"/>
    <w:rsid w:val="0048680B"/>
    <w:rsid w:val="00486D2D"/>
    <w:rsid w:val="004873FE"/>
    <w:rsid w:val="0048752D"/>
    <w:rsid w:val="00487C04"/>
    <w:rsid w:val="00490434"/>
    <w:rsid w:val="00490996"/>
    <w:rsid w:val="00490F38"/>
    <w:rsid w:val="00491EC3"/>
    <w:rsid w:val="004926D5"/>
    <w:rsid w:val="00492C89"/>
    <w:rsid w:val="00493369"/>
    <w:rsid w:val="0049353F"/>
    <w:rsid w:val="004947FF"/>
    <w:rsid w:val="00494B30"/>
    <w:rsid w:val="004953BB"/>
    <w:rsid w:val="00495439"/>
    <w:rsid w:val="00495D3E"/>
    <w:rsid w:val="0049733D"/>
    <w:rsid w:val="00497532"/>
    <w:rsid w:val="00497761"/>
    <w:rsid w:val="00497B6F"/>
    <w:rsid w:val="00497F4E"/>
    <w:rsid w:val="004A131D"/>
    <w:rsid w:val="004A166E"/>
    <w:rsid w:val="004A23C7"/>
    <w:rsid w:val="004A25B6"/>
    <w:rsid w:val="004A3544"/>
    <w:rsid w:val="004A35A2"/>
    <w:rsid w:val="004A47CB"/>
    <w:rsid w:val="004A4BBF"/>
    <w:rsid w:val="004A4F25"/>
    <w:rsid w:val="004A52CF"/>
    <w:rsid w:val="004A5CC4"/>
    <w:rsid w:val="004A5F17"/>
    <w:rsid w:val="004A6307"/>
    <w:rsid w:val="004A79D8"/>
    <w:rsid w:val="004B0045"/>
    <w:rsid w:val="004B0875"/>
    <w:rsid w:val="004B1375"/>
    <w:rsid w:val="004B17DD"/>
    <w:rsid w:val="004B38C2"/>
    <w:rsid w:val="004B3F4D"/>
    <w:rsid w:val="004B4AD1"/>
    <w:rsid w:val="004B4AE6"/>
    <w:rsid w:val="004B51B6"/>
    <w:rsid w:val="004B57D9"/>
    <w:rsid w:val="004B58DF"/>
    <w:rsid w:val="004B5C26"/>
    <w:rsid w:val="004B6878"/>
    <w:rsid w:val="004B6B93"/>
    <w:rsid w:val="004B7024"/>
    <w:rsid w:val="004B7385"/>
    <w:rsid w:val="004B7AC8"/>
    <w:rsid w:val="004B7C1B"/>
    <w:rsid w:val="004C033A"/>
    <w:rsid w:val="004C1990"/>
    <w:rsid w:val="004C1E0B"/>
    <w:rsid w:val="004C1F17"/>
    <w:rsid w:val="004C2367"/>
    <w:rsid w:val="004C2B99"/>
    <w:rsid w:val="004C45A3"/>
    <w:rsid w:val="004C49B1"/>
    <w:rsid w:val="004C69C3"/>
    <w:rsid w:val="004C6D63"/>
    <w:rsid w:val="004C742B"/>
    <w:rsid w:val="004C7B2E"/>
    <w:rsid w:val="004D0463"/>
    <w:rsid w:val="004D049D"/>
    <w:rsid w:val="004D08C4"/>
    <w:rsid w:val="004D125C"/>
    <w:rsid w:val="004D2900"/>
    <w:rsid w:val="004D2A48"/>
    <w:rsid w:val="004D3025"/>
    <w:rsid w:val="004D37EE"/>
    <w:rsid w:val="004D389A"/>
    <w:rsid w:val="004D39F4"/>
    <w:rsid w:val="004D4855"/>
    <w:rsid w:val="004D4AFC"/>
    <w:rsid w:val="004D4EEF"/>
    <w:rsid w:val="004D696F"/>
    <w:rsid w:val="004D722F"/>
    <w:rsid w:val="004D733A"/>
    <w:rsid w:val="004E08D5"/>
    <w:rsid w:val="004E1EAF"/>
    <w:rsid w:val="004E2BB9"/>
    <w:rsid w:val="004E3B7D"/>
    <w:rsid w:val="004E4B26"/>
    <w:rsid w:val="004E4FFB"/>
    <w:rsid w:val="004E71B1"/>
    <w:rsid w:val="004E74E7"/>
    <w:rsid w:val="004F08F5"/>
    <w:rsid w:val="004F0AD8"/>
    <w:rsid w:val="004F0EF3"/>
    <w:rsid w:val="004F1AB7"/>
    <w:rsid w:val="004F2894"/>
    <w:rsid w:val="004F4FB9"/>
    <w:rsid w:val="004F5274"/>
    <w:rsid w:val="004F6FC8"/>
    <w:rsid w:val="004F7B4C"/>
    <w:rsid w:val="00501004"/>
    <w:rsid w:val="00501CAC"/>
    <w:rsid w:val="00501D63"/>
    <w:rsid w:val="00503CDA"/>
    <w:rsid w:val="00504D25"/>
    <w:rsid w:val="005064A5"/>
    <w:rsid w:val="00507048"/>
    <w:rsid w:val="00507496"/>
    <w:rsid w:val="00507684"/>
    <w:rsid w:val="005078AD"/>
    <w:rsid w:val="00507B2D"/>
    <w:rsid w:val="00507B8A"/>
    <w:rsid w:val="005104FD"/>
    <w:rsid w:val="005105AF"/>
    <w:rsid w:val="00510979"/>
    <w:rsid w:val="00510AFB"/>
    <w:rsid w:val="0051121F"/>
    <w:rsid w:val="005112A2"/>
    <w:rsid w:val="00511976"/>
    <w:rsid w:val="00511A4C"/>
    <w:rsid w:val="00511C47"/>
    <w:rsid w:val="00512C45"/>
    <w:rsid w:val="005131DD"/>
    <w:rsid w:val="005141C7"/>
    <w:rsid w:val="00514434"/>
    <w:rsid w:val="005156A2"/>
    <w:rsid w:val="00517340"/>
    <w:rsid w:val="00517F39"/>
    <w:rsid w:val="0052035A"/>
    <w:rsid w:val="00520EED"/>
    <w:rsid w:val="00520FE2"/>
    <w:rsid w:val="00521089"/>
    <w:rsid w:val="00522062"/>
    <w:rsid w:val="005220EC"/>
    <w:rsid w:val="00523870"/>
    <w:rsid w:val="00524707"/>
    <w:rsid w:val="00525525"/>
    <w:rsid w:val="00525721"/>
    <w:rsid w:val="00525A97"/>
    <w:rsid w:val="00525CD4"/>
    <w:rsid w:val="00527CA1"/>
    <w:rsid w:val="00527DAD"/>
    <w:rsid w:val="00527E6B"/>
    <w:rsid w:val="0053011F"/>
    <w:rsid w:val="0053046B"/>
    <w:rsid w:val="00530A2A"/>
    <w:rsid w:val="00531194"/>
    <w:rsid w:val="00531B2A"/>
    <w:rsid w:val="0053202B"/>
    <w:rsid w:val="00532057"/>
    <w:rsid w:val="00532095"/>
    <w:rsid w:val="005320F6"/>
    <w:rsid w:val="00532748"/>
    <w:rsid w:val="00532E28"/>
    <w:rsid w:val="005333D5"/>
    <w:rsid w:val="005337D3"/>
    <w:rsid w:val="005338B9"/>
    <w:rsid w:val="00535A9E"/>
    <w:rsid w:val="00535E58"/>
    <w:rsid w:val="00535F14"/>
    <w:rsid w:val="005364FC"/>
    <w:rsid w:val="00540095"/>
    <w:rsid w:val="005408B8"/>
    <w:rsid w:val="00540C64"/>
    <w:rsid w:val="00540DFB"/>
    <w:rsid w:val="0054152D"/>
    <w:rsid w:val="0054164B"/>
    <w:rsid w:val="0054209F"/>
    <w:rsid w:val="005426C0"/>
    <w:rsid w:val="005434C7"/>
    <w:rsid w:val="00543CE4"/>
    <w:rsid w:val="00543E8E"/>
    <w:rsid w:val="005457A1"/>
    <w:rsid w:val="00547E79"/>
    <w:rsid w:val="005516FA"/>
    <w:rsid w:val="00551E8F"/>
    <w:rsid w:val="00552112"/>
    <w:rsid w:val="00552337"/>
    <w:rsid w:val="005523CB"/>
    <w:rsid w:val="0055259F"/>
    <w:rsid w:val="00552C82"/>
    <w:rsid w:val="00552DF0"/>
    <w:rsid w:val="0055313D"/>
    <w:rsid w:val="00553720"/>
    <w:rsid w:val="00554170"/>
    <w:rsid w:val="00555983"/>
    <w:rsid w:val="005569F5"/>
    <w:rsid w:val="00556D61"/>
    <w:rsid w:val="00557258"/>
    <w:rsid w:val="00560EA7"/>
    <w:rsid w:val="00560F52"/>
    <w:rsid w:val="0056125F"/>
    <w:rsid w:val="0056241D"/>
    <w:rsid w:val="00562444"/>
    <w:rsid w:val="00562D61"/>
    <w:rsid w:val="005636B1"/>
    <w:rsid w:val="00563AE1"/>
    <w:rsid w:val="00564023"/>
    <w:rsid w:val="005654AA"/>
    <w:rsid w:val="00565D5A"/>
    <w:rsid w:val="00567974"/>
    <w:rsid w:val="005700DE"/>
    <w:rsid w:val="005700E1"/>
    <w:rsid w:val="005702D0"/>
    <w:rsid w:val="005705DF"/>
    <w:rsid w:val="0057078A"/>
    <w:rsid w:val="00570976"/>
    <w:rsid w:val="00570CA0"/>
    <w:rsid w:val="005736B2"/>
    <w:rsid w:val="00573FEF"/>
    <w:rsid w:val="00574355"/>
    <w:rsid w:val="00574D5A"/>
    <w:rsid w:val="0057575E"/>
    <w:rsid w:val="00577038"/>
    <w:rsid w:val="0057782D"/>
    <w:rsid w:val="00577A01"/>
    <w:rsid w:val="005804E5"/>
    <w:rsid w:val="005822D6"/>
    <w:rsid w:val="00582362"/>
    <w:rsid w:val="00582366"/>
    <w:rsid w:val="00583161"/>
    <w:rsid w:val="00583EF4"/>
    <w:rsid w:val="00585849"/>
    <w:rsid w:val="0058721A"/>
    <w:rsid w:val="00587B38"/>
    <w:rsid w:val="00587B3E"/>
    <w:rsid w:val="00587E39"/>
    <w:rsid w:val="00590AF2"/>
    <w:rsid w:val="00591C9B"/>
    <w:rsid w:val="005928E4"/>
    <w:rsid w:val="00592CD1"/>
    <w:rsid w:val="00592D7D"/>
    <w:rsid w:val="005932AF"/>
    <w:rsid w:val="0059433C"/>
    <w:rsid w:val="0059440E"/>
    <w:rsid w:val="0059797A"/>
    <w:rsid w:val="005A01EB"/>
    <w:rsid w:val="005A0AE4"/>
    <w:rsid w:val="005A102E"/>
    <w:rsid w:val="005A1732"/>
    <w:rsid w:val="005A1CAA"/>
    <w:rsid w:val="005A259E"/>
    <w:rsid w:val="005A2E55"/>
    <w:rsid w:val="005A3051"/>
    <w:rsid w:val="005A359A"/>
    <w:rsid w:val="005A4C31"/>
    <w:rsid w:val="005A6231"/>
    <w:rsid w:val="005A6325"/>
    <w:rsid w:val="005A6538"/>
    <w:rsid w:val="005A7693"/>
    <w:rsid w:val="005A77E0"/>
    <w:rsid w:val="005B0952"/>
    <w:rsid w:val="005B09E2"/>
    <w:rsid w:val="005B17F6"/>
    <w:rsid w:val="005B23C2"/>
    <w:rsid w:val="005B25A3"/>
    <w:rsid w:val="005B3975"/>
    <w:rsid w:val="005B3FDE"/>
    <w:rsid w:val="005B4292"/>
    <w:rsid w:val="005B437A"/>
    <w:rsid w:val="005B450D"/>
    <w:rsid w:val="005B478B"/>
    <w:rsid w:val="005B5116"/>
    <w:rsid w:val="005B5B45"/>
    <w:rsid w:val="005B6F6C"/>
    <w:rsid w:val="005C0F76"/>
    <w:rsid w:val="005C14B9"/>
    <w:rsid w:val="005C193C"/>
    <w:rsid w:val="005C22EC"/>
    <w:rsid w:val="005C2407"/>
    <w:rsid w:val="005C3263"/>
    <w:rsid w:val="005C3866"/>
    <w:rsid w:val="005C49BA"/>
    <w:rsid w:val="005C5145"/>
    <w:rsid w:val="005C5FF2"/>
    <w:rsid w:val="005C729E"/>
    <w:rsid w:val="005C7AFD"/>
    <w:rsid w:val="005D0007"/>
    <w:rsid w:val="005D00FB"/>
    <w:rsid w:val="005D0451"/>
    <w:rsid w:val="005D09B0"/>
    <w:rsid w:val="005D1ACA"/>
    <w:rsid w:val="005D2E74"/>
    <w:rsid w:val="005D3717"/>
    <w:rsid w:val="005D3B90"/>
    <w:rsid w:val="005D3D8B"/>
    <w:rsid w:val="005D5552"/>
    <w:rsid w:val="005D59B5"/>
    <w:rsid w:val="005D6643"/>
    <w:rsid w:val="005D67D5"/>
    <w:rsid w:val="005D69F5"/>
    <w:rsid w:val="005D6FBB"/>
    <w:rsid w:val="005D7E72"/>
    <w:rsid w:val="005E14EF"/>
    <w:rsid w:val="005E153A"/>
    <w:rsid w:val="005E15E0"/>
    <w:rsid w:val="005E196C"/>
    <w:rsid w:val="005E196F"/>
    <w:rsid w:val="005E2B31"/>
    <w:rsid w:val="005E2F8D"/>
    <w:rsid w:val="005E3001"/>
    <w:rsid w:val="005E3A76"/>
    <w:rsid w:val="005E4225"/>
    <w:rsid w:val="005E4D29"/>
    <w:rsid w:val="005E4D4E"/>
    <w:rsid w:val="005E504B"/>
    <w:rsid w:val="005E52E5"/>
    <w:rsid w:val="005E5995"/>
    <w:rsid w:val="005E5C57"/>
    <w:rsid w:val="005E607D"/>
    <w:rsid w:val="005E60BE"/>
    <w:rsid w:val="005E639D"/>
    <w:rsid w:val="005E6846"/>
    <w:rsid w:val="005E692A"/>
    <w:rsid w:val="005F0006"/>
    <w:rsid w:val="005F017E"/>
    <w:rsid w:val="005F01CF"/>
    <w:rsid w:val="005F033F"/>
    <w:rsid w:val="005F17EB"/>
    <w:rsid w:val="005F1F7B"/>
    <w:rsid w:val="005F2609"/>
    <w:rsid w:val="005F27C1"/>
    <w:rsid w:val="005F2F96"/>
    <w:rsid w:val="005F376A"/>
    <w:rsid w:val="005F3DA0"/>
    <w:rsid w:val="005F3DE7"/>
    <w:rsid w:val="005F422E"/>
    <w:rsid w:val="005F60FE"/>
    <w:rsid w:val="005F668E"/>
    <w:rsid w:val="005F6885"/>
    <w:rsid w:val="005F7A75"/>
    <w:rsid w:val="005F7BA2"/>
    <w:rsid w:val="005F7F96"/>
    <w:rsid w:val="0060002E"/>
    <w:rsid w:val="00600564"/>
    <w:rsid w:val="006007DC"/>
    <w:rsid w:val="00600F76"/>
    <w:rsid w:val="006011DC"/>
    <w:rsid w:val="00601238"/>
    <w:rsid w:val="006014FD"/>
    <w:rsid w:val="006024CC"/>
    <w:rsid w:val="00603C66"/>
    <w:rsid w:val="00605860"/>
    <w:rsid w:val="006058A1"/>
    <w:rsid w:val="006069E1"/>
    <w:rsid w:val="00606F6E"/>
    <w:rsid w:val="00610914"/>
    <w:rsid w:val="00611D7D"/>
    <w:rsid w:val="0061244C"/>
    <w:rsid w:val="006124C3"/>
    <w:rsid w:val="00612694"/>
    <w:rsid w:val="006129EB"/>
    <w:rsid w:val="00612B11"/>
    <w:rsid w:val="00612D9B"/>
    <w:rsid w:val="006130B6"/>
    <w:rsid w:val="00613DD7"/>
    <w:rsid w:val="006143EE"/>
    <w:rsid w:val="00615345"/>
    <w:rsid w:val="00615514"/>
    <w:rsid w:val="006158F7"/>
    <w:rsid w:val="00615BA5"/>
    <w:rsid w:val="00615CD4"/>
    <w:rsid w:val="00617004"/>
    <w:rsid w:val="00617D5C"/>
    <w:rsid w:val="00621033"/>
    <w:rsid w:val="00621C80"/>
    <w:rsid w:val="006220AE"/>
    <w:rsid w:val="006224F6"/>
    <w:rsid w:val="006229E3"/>
    <w:rsid w:val="00623E2A"/>
    <w:rsid w:val="006240C3"/>
    <w:rsid w:val="00624528"/>
    <w:rsid w:val="00624801"/>
    <w:rsid w:val="006249AB"/>
    <w:rsid w:val="00624C7E"/>
    <w:rsid w:val="00624E04"/>
    <w:rsid w:val="00624FC3"/>
    <w:rsid w:val="006253C6"/>
    <w:rsid w:val="00625DFF"/>
    <w:rsid w:val="00626012"/>
    <w:rsid w:val="00626152"/>
    <w:rsid w:val="00626DB0"/>
    <w:rsid w:val="00626EC0"/>
    <w:rsid w:val="0063023E"/>
    <w:rsid w:val="00630368"/>
    <w:rsid w:val="00630644"/>
    <w:rsid w:val="006306D5"/>
    <w:rsid w:val="00630CCC"/>
    <w:rsid w:val="0063120A"/>
    <w:rsid w:val="00631DC0"/>
    <w:rsid w:val="00631F59"/>
    <w:rsid w:val="006321A7"/>
    <w:rsid w:val="0063252B"/>
    <w:rsid w:val="006333AF"/>
    <w:rsid w:val="0063383E"/>
    <w:rsid w:val="00633872"/>
    <w:rsid w:val="00633C35"/>
    <w:rsid w:val="0063456C"/>
    <w:rsid w:val="00634598"/>
    <w:rsid w:val="006354C5"/>
    <w:rsid w:val="00635D04"/>
    <w:rsid w:val="00635DC4"/>
    <w:rsid w:val="006360DF"/>
    <w:rsid w:val="006364D1"/>
    <w:rsid w:val="006368CB"/>
    <w:rsid w:val="0063760B"/>
    <w:rsid w:val="00637A7B"/>
    <w:rsid w:val="00637C40"/>
    <w:rsid w:val="00640801"/>
    <w:rsid w:val="0064084A"/>
    <w:rsid w:val="00640B70"/>
    <w:rsid w:val="006413EB"/>
    <w:rsid w:val="0064182B"/>
    <w:rsid w:val="00642512"/>
    <w:rsid w:val="00643562"/>
    <w:rsid w:val="006448AD"/>
    <w:rsid w:val="006455BD"/>
    <w:rsid w:val="006459F6"/>
    <w:rsid w:val="00645D0D"/>
    <w:rsid w:val="006463F5"/>
    <w:rsid w:val="006471DA"/>
    <w:rsid w:val="00647BB4"/>
    <w:rsid w:val="006502FC"/>
    <w:rsid w:val="00650594"/>
    <w:rsid w:val="006514EB"/>
    <w:rsid w:val="00651BBE"/>
    <w:rsid w:val="00651D38"/>
    <w:rsid w:val="00653B49"/>
    <w:rsid w:val="00653E79"/>
    <w:rsid w:val="00653F63"/>
    <w:rsid w:val="00654185"/>
    <w:rsid w:val="006542A2"/>
    <w:rsid w:val="006543A8"/>
    <w:rsid w:val="00654938"/>
    <w:rsid w:val="006563BA"/>
    <w:rsid w:val="00657210"/>
    <w:rsid w:val="006611D9"/>
    <w:rsid w:val="006641E0"/>
    <w:rsid w:val="006641E5"/>
    <w:rsid w:val="0066429D"/>
    <w:rsid w:val="00664F6B"/>
    <w:rsid w:val="00665144"/>
    <w:rsid w:val="006654EF"/>
    <w:rsid w:val="00665E45"/>
    <w:rsid w:val="00665E46"/>
    <w:rsid w:val="00665F6E"/>
    <w:rsid w:val="00666129"/>
    <w:rsid w:val="00666825"/>
    <w:rsid w:val="00667110"/>
    <w:rsid w:val="00667EF7"/>
    <w:rsid w:val="006705B3"/>
    <w:rsid w:val="00671704"/>
    <w:rsid w:val="0067177B"/>
    <w:rsid w:val="00671966"/>
    <w:rsid w:val="00671C73"/>
    <w:rsid w:val="00672E50"/>
    <w:rsid w:val="00673523"/>
    <w:rsid w:val="00673BB6"/>
    <w:rsid w:val="006740EB"/>
    <w:rsid w:val="006744B1"/>
    <w:rsid w:val="00675140"/>
    <w:rsid w:val="0067514B"/>
    <w:rsid w:val="00675EFB"/>
    <w:rsid w:val="00675F6F"/>
    <w:rsid w:val="00676116"/>
    <w:rsid w:val="00676981"/>
    <w:rsid w:val="00676A9F"/>
    <w:rsid w:val="00676E34"/>
    <w:rsid w:val="00677498"/>
    <w:rsid w:val="006775A0"/>
    <w:rsid w:val="006775DC"/>
    <w:rsid w:val="00677D75"/>
    <w:rsid w:val="006800D0"/>
    <w:rsid w:val="00681DFC"/>
    <w:rsid w:val="006828FD"/>
    <w:rsid w:val="00682D65"/>
    <w:rsid w:val="00683286"/>
    <w:rsid w:val="00683BD8"/>
    <w:rsid w:val="00683C56"/>
    <w:rsid w:val="00684437"/>
    <w:rsid w:val="006849BA"/>
    <w:rsid w:val="006857B6"/>
    <w:rsid w:val="00685FF4"/>
    <w:rsid w:val="00686433"/>
    <w:rsid w:val="00686E0C"/>
    <w:rsid w:val="00690138"/>
    <w:rsid w:val="006903CF"/>
    <w:rsid w:val="00690FEC"/>
    <w:rsid w:val="00691286"/>
    <w:rsid w:val="0069225B"/>
    <w:rsid w:val="006924B7"/>
    <w:rsid w:val="0069258E"/>
    <w:rsid w:val="006926A3"/>
    <w:rsid w:val="0069381D"/>
    <w:rsid w:val="00693971"/>
    <w:rsid w:val="006948DE"/>
    <w:rsid w:val="006950F1"/>
    <w:rsid w:val="00695431"/>
    <w:rsid w:val="006957BA"/>
    <w:rsid w:val="00695B08"/>
    <w:rsid w:val="00695BDD"/>
    <w:rsid w:val="00695DBD"/>
    <w:rsid w:val="0069621E"/>
    <w:rsid w:val="0069783B"/>
    <w:rsid w:val="00697D85"/>
    <w:rsid w:val="006A0162"/>
    <w:rsid w:val="006A0A01"/>
    <w:rsid w:val="006A0D36"/>
    <w:rsid w:val="006A11EF"/>
    <w:rsid w:val="006A1322"/>
    <w:rsid w:val="006A1CC1"/>
    <w:rsid w:val="006A28E1"/>
    <w:rsid w:val="006A388D"/>
    <w:rsid w:val="006A3A65"/>
    <w:rsid w:val="006A47F5"/>
    <w:rsid w:val="006A4CC2"/>
    <w:rsid w:val="006A5F4A"/>
    <w:rsid w:val="006A62CF"/>
    <w:rsid w:val="006B080F"/>
    <w:rsid w:val="006B0EFF"/>
    <w:rsid w:val="006B2756"/>
    <w:rsid w:val="006B2DA8"/>
    <w:rsid w:val="006B341C"/>
    <w:rsid w:val="006B363F"/>
    <w:rsid w:val="006B36AE"/>
    <w:rsid w:val="006B37DD"/>
    <w:rsid w:val="006B4174"/>
    <w:rsid w:val="006B4DAB"/>
    <w:rsid w:val="006B5EEC"/>
    <w:rsid w:val="006B6C8C"/>
    <w:rsid w:val="006B6D7F"/>
    <w:rsid w:val="006B763A"/>
    <w:rsid w:val="006B76E4"/>
    <w:rsid w:val="006B7876"/>
    <w:rsid w:val="006C157C"/>
    <w:rsid w:val="006C5221"/>
    <w:rsid w:val="006C5CDA"/>
    <w:rsid w:val="006C6B7A"/>
    <w:rsid w:val="006C7387"/>
    <w:rsid w:val="006C7DA7"/>
    <w:rsid w:val="006D14CF"/>
    <w:rsid w:val="006D1659"/>
    <w:rsid w:val="006D19A4"/>
    <w:rsid w:val="006D2FB1"/>
    <w:rsid w:val="006D3A59"/>
    <w:rsid w:val="006D3CA5"/>
    <w:rsid w:val="006D41DD"/>
    <w:rsid w:val="006D47BB"/>
    <w:rsid w:val="006D50AB"/>
    <w:rsid w:val="006D54BF"/>
    <w:rsid w:val="006D5BF1"/>
    <w:rsid w:val="006D5DCA"/>
    <w:rsid w:val="006D7A8E"/>
    <w:rsid w:val="006D7E68"/>
    <w:rsid w:val="006E0007"/>
    <w:rsid w:val="006E02D3"/>
    <w:rsid w:val="006E0775"/>
    <w:rsid w:val="006E0B41"/>
    <w:rsid w:val="006E1224"/>
    <w:rsid w:val="006E27AE"/>
    <w:rsid w:val="006E2E80"/>
    <w:rsid w:val="006E317D"/>
    <w:rsid w:val="006E3CAA"/>
    <w:rsid w:val="006E3FA0"/>
    <w:rsid w:val="006E5948"/>
    <w:rsid w:val="006E65E0"/>
    <w:rsid w:val="006E75A7"/>
    <w:rsid w:val="006E786F"/>
    <w:rsid w:val="006E7F80"/>
    <w:rsid w:val="006F02BA"/>
    <w:rsid w:val="006F088C"/>
    <w:rsid w:val="006F124E"/>
    <w:rsid w:val="006F193A"/>
    <w:rsid w:val="006F1B13"/>
    <w:rsid w:val="006F280C"/>
    <w:rsid w:val="006F2963"/>
    <w:rsid w:val="006F4E58"/>
    <w:rsid w:val="006F5CA0"/>
    <w:rsid w:val="006F6194"/>
    <w:rsid w:val="006F656C"/>
    <w:rsid w:val="006F7917"/>
    <w:rsid w:val="006F7985"/>
    <w:rsid w:val="006F7D5B"/>
    <w:rsid w:val="007001C9"/>
    <w:rsid w:val="00700679"/>
    <w:rsid w:val="00702BF6"/>
    <w:rsid w:val="00703CCF"/>
    <w:rsid w:val="007042DD"/>
    <w:rsid w:val="007043A1"/>
    <w:rsid w:val="00706B68"/>
    <w:rsid w:val="00706F84"/>
    <w:rsid w:val="0070701C"/>
    <w:rsid w:val="007072F8"/>
    <w:rsid w:val="00707FA4"/>
    <w:rsid w:val="0071027F"/>
    <w:rsid w:val="00711335"/>
    <w:rsid w:val="00711390"/>
    <w:rsid w:val="00711CBA"/>
    <w:rsid w:val="007125A4"/>
    <w:rsid w:val="007127F2"/>
    <w:rsid w:val="00712BFC"/>
    <w:rsid w:val="00713259"/>
    <w:rsid w:val="00714FDF"/>
    <w:rsid w:val="00715743"/>
    <w:rsid w:val="0072331C"/>
    <w:rsid w:val="007247FF"/>
    <w:rsid w:val="007250D9"/>
    <w:rsid w:val="0072525D"/>
    <w:rsid w:val="007254B5"/>
    <w:rsid w:val="007257CB"/>
    <w:rsid w:val="00725B41"/>
    <w:rsid w:val="007260AB"/>
    <w:rsid w:val="007261B6"/>
    <w:rsid w:val="00726441"/>
    <w:rsid w:val="0072699B"/>
    <w:rsid w:val="00727D72"/>
    <w:rsid w:val="007306B9"/>
    <w:rsid w:val="00731800"/>
    <w:rsid w:val="00731ADC"/>
    <w:rsid w:val="007329A4"/>
    <w:rsid w:val="00732DD8"/>
    <w:rsid w:val="0073318F"/>
    <w:rsid w:val="007334F3"/>
    <w:rsid w:val="0073484C"/>
    <w:rsid w:val="00734E48"/>
    <w:rsid w:val="00735335"/>
    <w:rsid w:val="007354A3"/>
    <w:rsid w:val="00735524"/>
    <w:rsid w:val="00735620"/>
    <w:rsid w:val="00736729"/>
    <w:rsid w:val="007367DE"/>
    <w:rsid w:val="0073714B"/>
    <w:rsid w:val="00740788"/>
    <w:rsid w:val="00742132"/>
    <w:rsid w:val="00742262"/>
    <w:rsid w:val="00742608"/>
    <w:rsid w:val="007429E0"/>
    <w:rsid w:val="0074346D"/>
    <w:rsid w:val="00744239"/>
    <w:rsid w:val="00744F9B"/>
    <w:rsid w:val="00745976"/>
    <w:rsid w:val="00746146"/>
    <w:rsid w:val="0074616C"/>
    <w:rsid w:val="007470B3"/>
    <w:rsid w:val="00747296"/>
    <w:rsid w:val="00747C3E"/>
    <w:rsid w:val="0075051D"/>
    <w:rsid w:val="00750A93"/>
    <w:rsid w:val="00750C76"/>
    <w:rsid w:val="00751364"/>
    <w:rsid w:val="00751DD7"/>
    <w:rsid w:val="00752E15"/>
    <w:rsid w:val="00753C4E"/>
    <w:rsid w:val="00753D57"/>
    <w:rsid w:val="007540BC"/>
    <w:rsid w:val="00754101"/>
    <w:rsid w:val="00754630"/>
    <w:rsid w:val="00755974"/>
    <w:rsid w:val="00755ABB"/>
    <w:rsid w:val="00755B3F"/>
    <w:rsid w:val="00755C05"/>
    <w:rsid w:val="00755F72"/>
    <w:rsid w:val="007560FA"/>
    <w:rsid w:val="0075697C"/>
    <w:rsid w:val="00756AE3"/>
    <w:rsid w:val="00756D58"/>
    <w:rsid w:val="00756F66"/>
    <w:rsid w:val="00756FA4"/>
    <w:rsid w:val="007574AB"/>
    <w:rsid w:val="0076099C"/>
    <w:rsid w:val="00761255"/>
    <w:rsid w:val="00761440"/>
    <w:rsid w:val="007636F5"/>
    <w:rsid w:val="00763DF1"/>
    <w:rsid w:val="00764374"/>
    <w:rsid w:val="007646F6"/>
    <w:rsid w:val="007668C6"/>
    <w:rsid w:val="00766A99"/>
    <w:rsid w:val="00766B60"/>
    <w:rsid w:val="00767E8D"/>
    <w:rsid w:val="007704B7"/>
    <w:rsid w:val="0077079C"/>
    <w:rsid w:val="00770F8A"/>
    <w:rsid w:val="0077134D"/>
    <w:rsid w:val="00771D95"/>
    <w:rsid w:val="0077209F"/>
    <w:rsid w:val="00772579"/>
    <w:rsid w:val="00772931"/>
    <w:rsid w:val="00772EE5"/>
    <w:rsid w:val="00773508"/>
    <w:rsid w:val="00773755"/>
    <w:rsid w:val="0077434D"/>
    <w:rsid w:val="00774EEB"/>
    <w:rsid w:val="0077549A"/>
    <w:rsid w:val="00775992"/>
    <w:rsid w:val="007761CA"/>
    <w:rsid w:val="007763F5"/>
    <w:rsid w:val="007767B8"/>
    <w:rsid w:val="007774AA"/>
    <w:rsid w:val="007776E8"/>
    <w:rsid w:val="007805DF"/>
    <w:rsid w:val="00781AFE"/>
    <w:rsid w:val="00782A29"/>
    <w:rsid w:val="00783D3A"/>
    <w:rsid w:val="00783E3D"/>
    <w:rsid w:val="00783F7D"/>
    <w:rsid w:val="007848D1"/>
    <w:rsid w:val="00784B85"/>
    <w:rsid w:val="00784BE5"/>
    <w:rsid w:val="00784C74"/>
    <w:rsid w:val="00785D0C"/>
    <w:rsid w:val="00785DAE"/>
    <w:rsid w:val="00787A71"/>
    <w:rsid w:val="00792699"/>
    <w:rsid w:val="00793CF4"/>
    <w:rsid w:val="007940E3"/>
    <w:rsid w:val="007944F1"/>
    <w:rsid w:val="007948C8"/>
    <w:rsid w:val="00794B02"/>
    <w:rsid w:val="00794B81"/>
    <w:rsid w:val="007951DF"/>
    <w:rsid w:val="007957F8"/>
    <w:rsid w:val="00795898"/>
    <w:rsid w:val="00796353"/>
    <w:rsid w:val="00796BA4"/>
    <w:rsid w:val="00797BCD"/>
    <w:rsid w:val="00797BFF"/>
    <w:rsid w:val="007A0DD9"/>
    <w:rsid w:val="007A1580"/>
    <w:rsid w:val="007A1BA8"/>
    <w:rsid w:val="007A336C"/>
    <w:rsid w:val="007A360B"/>
    <w:rsid w:val="007A3870"/>
    <w:rsid w:val="007A4030"/>
    <w:rsid w:val="007A4280"/>
    <w:rsid w:val="007A4636"/>
    <w:rsid w:val="007A48FF"/>
    <w:rsid w:val="007A5CBA"/>
    <w:rsid w:val="007A627D"/>
    <w:rsid w:val="007A6402"/>
    <w:rsid w:val="007A6F4C"/>
    <w:rsid w:val="007A7078"/>
    <w:rsid w:val="007A72ED"/>
    <w:rsid w:val="007A7323"/>
    <w:rsid w:val="007A7E1E"/>
    <w:rsid w:val="007A7FBD"/>
    <w:rsid w:val="007B05E1"/>
    <w:rsid w:val="007B0757"/>
    <w:rsid w:val="007B08A0"/>
    <w:rsid w:val="007B148D"/>
    <w:rsid w:val="007B245F"/>
    <w:rsid w:val="007B255E"/>
    <w:rsid w:val="007B2841"/>
    <w:rsid w:val="007B3184"/>
    <w:rsid w:val="007B4554"/>
    <w:rsid w:val="007B4B5F"/>
    <w:rsid w:val="007B508A"/>
    <w:rsid w:val="007B547D"/>
    <w:rsid w:val="007B6577"/>
    <w:rsid w:val="007B6716"/>
    <w:rsid w:val="007B6FE0"/>
    <w:rsid w:val="007B7E6B"/>
    <w:rsid w:val="007C1E90"/>
    <w:rsid w:val="007C2698"/>
    <w:rsid w:val="007C275C"/>
    <w:rsid w:val="007C2E3F"/>
    <w:rsid w:val="007C304B"/>
    <w:rsid w:val="007C3BDB"/>
    <w:rsid w:val="007C3C48"/>
    <w:rsid w:val="007C3CA2"/>
    <w:rsid w:val="007C423E"/>
    <w:rsid w:val="007C5894"/>
    <w:rsid w:val="007C6578"/>
    <w:rsid w:val="007C6DF7"/>
    <w:rsid w:val="007C6F6C"/>
    <w:rsid w:val="007C7365"/>
    <w:rsid w:val="007C77BF"/>
    <w:rsid w:val="007C7FA5"/>
    <w:rsid w:val="007D0379"/>
    <w:rsid w:val="007D0700"/>
    <w:rsid w:val="007D0A7F"/>
    <w:rsid w:val="007D15C5"/>
    <w:rsid w:val="007D2109"/>
    <w:rsid w:val="007D2DE7"/>
    <w:rsid w:val="007D3122"/>
    <w:rsid w:val="007D3867"/>
    <w:rsid w:val="007D3DE1"/>
    <w:rsid w:val="007D4563"/>
    <w:rsid w:val="007D5471"/>
    <w:rsid w:val="007D54B1"/>
    <w:rsid w:val="007D583E"/>
    <w:rsid w:val="007D5B9D"/>
    <w:rsid w:val="007D6CBE"/>
    <w:rsid w:val="007E0131"/>
    <w:rsid w:val="007E0631"/>
    <w:rsid w:val="007E0669"/>
    <w:rsid w:val="007E0B1D"/>
    <w:rsid w:val="007E1DC8"/>
    <w:rsid w:val="007E2B02"/>
    <w:rsid w:val="007E2B49"/>
    <w:rsid w:val="007E36AA"/>
    <w:rsid w:val="007E466D"/>
    <w:rsid w:val="007E47E9"/>
    <w:rsid w:val="007E4EA8"/>
    <w:rsid w:val="007E50A9"/>
    <w:rsid w:val="007E5590"/>
    <w:rsid w:val="007E581A"/>
    <w:rsid w:val="007E68DB"/>
    <w:rsid w:val="007F02C7"/>
    <w:rsid w:val="007F04C5"/>
    <w:rsid w:val="007F053B"/>
    <w:rsid w:val="007F0BCA"/>
    <w:rsid w:val="007F1389"/>
    <w:rsid w:val="007F2559"/>
    <w:rsid w:val="007F2D4D"/>
    <w:rsid w:val="007F344C"/>
    <w:rsid w:val="007F3B9E"/>
    <w:rsid w:val="007F5DAE"/>
    <w:rsid w:val="007F5F46"/>
    <w:rsid w:val="007F6F99"/>
    <w:rsid w:val="007F6FB7"/>
    <w:rsid w:val="00800033"/>
    <w:rsid w:val="008003E2"/>
    <w:rsid w:val="0080099B"/>
    <w:rsid w:val="00801388"/>
    <w:rsid w:val="008013D2"/>
    <w:rsid w:val="008018F1"/>
    <w:rsid w:val="00802DAB"/>
    <w:rsid w:val="008030B6"/>
    <w:rsid w:val="0080337F"/>
    <w:rsid w:val="0080375E"/>
    <w:rsid w:val="00804813"/>
    <w:rsid w:val="0080591C"/>
    <w:rsid w:val="008060B7"/>
    <w:rsid w:val="00806FC1"/>
    <w:rsid w:val="008071D9"/>
    <w:rsid w:val="008073B7"/>
    <w:rsid w:val="00810590"/>
    <w:rsid w:val="00811EB7"/>
    <w:rsid w:val="00812028"/>
    <w:rsid w:val="00812A19"/>
    <w:rsid w:val="0081375B"/>
    <w:rsid w:val="00815284"/>
    <w:rsid w:val="00815A37"/>
    <w:rsid w:val="00816774"/>
    <w:rsid w:val="00816F35"/>
    <w:rsid w:val="0081702F"/>
    <w:rsid w:val="0081712C"/>
    <w:rsid w:val="0081775B"/>
    <w:rsid w:val="00820B44"/>
    <w:rsid w:val="00821B11"/>
    <w:rsid w:val="008230CE"/>
    <w:rsid w:val="008236BC"/>
    <w:rsid w:val="0082374D"/>
    <w:rsid w:val="00826345"/>
    <w:rsid w:val="00827FA5"/>
    <w:rsid w:val="00832B2C"/>
    <w:rsid w:val="0083381C"/>
    <w:rsid w:val="008345C2"/>
    <w:rsid w:val="008348E9"/>
    <w:rsid w:val="00835055"/>
    <w:rsid w:val="008356DC"/>
    <w:rsid w:val="00835A2B"/>
    <w:rsid w:val="00835AD1"/>
    <w:rsid w:val="00835CB9"/>
    <w:rsid w:val="00836A5D"/>
    <w:rsid w:val="00836D80"/>
    <w:rsid w:val="008370D9"/>
    <w:rsid w:val="0084009E"/>
    <w:rsid w:val="008403CE"/>
    <w:rsid w:val="00840562"/>
    <w:rsid w:val="00841337"/>
    <w:rsid w:val="00841A6F"/>
    <w:rsid w:val="008424D9"/>
    <w:rsid w:val="0084259D"/>
    <w:rsid w:val="008426C3"/>
    <w:rsid w:val="00842A9D"/>
    <w:rsid w:val="00842C79"/>
    <w:rsid w:val="00843266"/>
    <w:rsid w:val="0084330C"/>
    <w:rsid w:val="008435B1"/>
    <w:rsid w:val="00843822"/>
    <w:rsid w:val="00843A29"/>
    <w:rsid w:val="00843C17"/>
    <w:rsid w:val="00844474"/>
    <w:rsid w:val="008462CB"/>
    <w:rsid w:val="00846AC1"/>
    <w:rsid w:val="008502DE"/>
    <w:rsid w:val="008511CE"/>
    <w:rsid w:val="00851C1F"/>
    <w:rsid w:val="0085224D"/>
    <w:rsid w:val="00852D42"/>
    <w:rsid w:val="008530DA"/>
    <w:rsid w:val="00853A6E"/>
    <w:rsid w:val="008541AD"/>
    <w:rsid w:val="00854ACF"/>
    <w:rsid w:val="00855553"/>
    <w:rsid w:val="00856223"/>
    <w:rsid w:val="0085728C"/>
    <w:rsid w:val="00860685"/>
    <w:rsid w:val="00860C80"/>
    <w:rsid w:val="00860D0C"/>
    <w:rsid w:val="00860E7F"/>
    <w:rsid w:val="00862236"/>
    <w:rsid w:val="00862915"/>
    <w:rsid w:val="00862A86"/>
    <w:rsid w:val="00862BFE"/>
    <w:rsid w:val="00862FE4"/>
    <w:rsid w:val="00863561"/>
    <w:rsid w:val="008642AC"/>
    <w:rsid w:val="00864A10"/>
    <w:rsid w:val="00864D4B"/>
    <w:rsid w:val="00864D9B"/>
    <w:rsid w:val="0086559C"/>
    <w:rsid w:val="00865936"/>
    <w:rsid w:val="00866A69"/>
    <w:rsid w:val="008672D9"/>
    <w:rsid w:val="00867601"/>
    <w:rsid w:val="00867B79"/>
    <w:rsid w:val="00867DB1"/>
    <w:rsid w:val="0087018E"/>
    <w:rsid w:val="008705B4"/>
    <w:rsid w:val="008706E4"/>
    <w:rsid w:val="00870F11"/>
    <w:rsid w:val="00871328"/>
    <w:rsid w:val="008720D7"/>
    <w:rsid w:val="008724B2"/>
    <w:rsid w:val="008727CE"/>
    <w:rsid w:val="008729CD"/>
    <w:rsid w:val="00872D23"/>
    <w:rsid w:val="00874B55"/>
    <w:rsid w:val="00874D08"/>
    <w:rsid w:val="008758B4"/>
    <w:rsid w:val="00876671"/>
    <w:rsid w:val="0087681C"/>
    <w:rsid w:val="008769D5"/>
    <w:rsid w:val="00876DB0"/>
    <w:rsid w:val="008772F1"/>
    <w:rsid w:val="00880244"/>
    <w:rsid w:val="008803A0"/>
    <w:rsid w:val="00880510"/>
    <w:rsid w:val="00881374"/>
    <w:rsid w:val="00881A83"/>
    <w:rsid w:val="00881E6D"/>
    <w:rsid w:val="008826C1"/>
    <w:rsid w:val="00884420"/>
    <w:rsid w:val="00884937"/>
    <w:rsid w:val="0088568E"/>
    <w:rsid w:val="00885FA5"/>
    <w:rsid w:val="00886137"/>
    <w:rsid w:val="00886499"/>
    <w:rsid w:val="008869A6"/>
    <w:rsid w:val="00886C92"/>
    <w:rsid w:val="00886F04"/>
    <w:rsid w:val="0088704E"/>
    <w:rsid w:val="0088714C"/>
    <w:rsid w:val="008875C5"/>
    <w:rsid w:val="008877D2"/>
    <w:rsid w:val="00890669"/>
    <w:rsid w:val="008909C4"/>
    <w:rsid w:val="00890B3D"/>
    <w:rsid w:val="00890DAB"/>
    <w:rsid w:val="0089117F"/>
    <w:rsid w:val="00892B43"/>
    <w:rsid w:val="008930C3"/>
    <w:rsid w:val="00893310"/>
    <w:rsid w:val="00893424"/>
    <w:rsid w:val="00893899"/>
    <w:rsid w:val="00893B21"/>
    <w:rsid w:val="008950CB"/>
    <w:rsid w:val="0089556B"/>
    <w:rsid w:val="00895863"/>
    <w:rsid w:val="008959A5"/>
    <w:rsid w:val="00895F8C"/>
    <w:rsid w:val="00896B2A"/>
    <w:rsid w:val="00896E22"/>
    <w:rsid w:val="00896E95"/>
    <w:rsid w:val="00896FFA"/>
    <w:rsid w:val="008972B7"/>
    <w:rsid w:val="00897724"/>
    <w:rsid w:val="00897A4E"/>
    <w:rsid w:val="008A0179"/>
    <w:rsid w:val="008A0C03"/>
    <w:rsid w:val="008A163E"/>
    <w:rsid w:val="008A40F6"/>
    <w:rsid w:val="008A44B9"/>
    <w:rsid w:val="008A45C1"/>
    <w:rsid w:val="008A4A43"/>
    <w:rsid w:val="008A4E0B"/>
    <w:rsid w:val="008A516F"/>
    <w:rsid w:val="008A58E5"/>
    <w:rsid w:val="008A5E85"/>
    <w:rsid w:val="008A71B5"/>
    <w:rsid w:val="008B00A5"/>
    <w:rsid w:val="008B0C0F"/>
    <w:rsid w:val="008B0D6C"/>
    <w:rsid w:val="008B10D5"/>
    <w:rsid w:val="008B1772"/>
    <w:rsid w:val="008B1B8B"/>
    <w:rsid w:val="008B25F8"/>
    <w:rsid w:val="008B268E"/>
    <w:rsid w:val="008B2844"/>
    <w:rsid w:val="008B317D"/>
    <w:rsid w:val="008B3368"/>
    <w:rsid w:val="008B34B6"/>
    <w:rsid w:val="008B3604"/>
    <w:rsid w:val="008B3F3B"/>
    <w:rsid w:val="008B42A2"/>
    <w:rsid w:val="008B471F"/>
    <w:rsid w:val="008B4E46"/>
    <w:rsid w:val="008B58BB"/>
    <w:rsid w:val="008B5BCA"/>
    <w:rsid w:val="008B6AD2"/>
    <w:rsid w:val="008B7294"/>
    <w:rsid w:val="008C0015"/>
    <w:rsid w:val="008C1F5F"/>
    <w:rsid w:val="008C26E4"/>
    <w:rsid w:val="008C3A60"/>
    <w:rsid w:val="008C3EF4"/>
    <w:rsid w:val="008C471E"/>
    <w:rsid w:val="008C4CAB"/>
    <w:rsid w:val="008C59AA"/>
    <w:rsid w:val="008C718A"/>
    <w:rsid w:val="008D0DB1"/>
    <w:rsid w:val="008D14F5"/>
    <w:rsid w:val="008D1EF0"/>
    <w:rsid w:val="008D236E"/>
    <w:rsid w:val="008D24E4"/>
    <w:rsid w:val="008D272C"/>
    <w:rsid w:val="008D2CF6"/>
    <w:rsid w:val="008D364A"/>
    <w:rsid w:val="008D3694"/>
    <w:rsid w:val="008D385C"/>
    <w:rsid w:val="008D391A"/>
    <w:rsid w:val="008D5077"/>
    <w:rsid w:val="008D52E8"/>
    <w:rsid w:val="008D5578"/>
    <w:rsid w:val="008D55D5"/>
    <w:rsid w:val="008D56A3"/>
    <w:rsid w:val="008D5CDD"/>
    <w:rsid w:val="008D6789"/>
    <w:rsid w:val="008D6923"/>
    <w:rsid w:val="008D6BF6"/>
    <w:rsid w:val="008D77CF"/>
    <w:rsid w:val="008D7A3C"/>
    <w:rsid w:val="008D7CC4"/>
    <w:rsid w:val="008D7D16"/>
    <w:rsid w:val="008E04D1"/>
    <w:rsid w:val="008E05C1"/>
    <w:rsid w:val="008E0833"/>
    <w:rsid w:val="008E0C06"/>
    <w:rsid w:val="008E1747"/>
    <w:rsid w:val="008E295F"/>
    <w:rsid w:val="008E3A56"/>
    <w:rsid w:val="008E3AF7"/>
    <w:rsid w:val="008E3CAD"/>
    <w:rsid w:val="008E3E91"/>
    <w:rsid w:val="008E47E1"/>
    <w:rsid w:val="008E5E1F"/>
    <w:rsid w:val="008E7E73"/>
    <w:rsid w:val="008F0BEB"/>
    <w:rsid w:val="008F1505"/>
    <w:rsid w:val="008F20BB"/>
    <w:rsid w:val="008F2190"/>
    <w:rsid w:val="008F2A84"/>
    <w:rsid w:val="008F2AFB"/>
    <w:rsid w:val="008F2E7F"/>
    <w:rsid w:val="008F357E"/>
    <w:rsid w:val="008F4310"/>
    <w:rsid w:val="008F5023"/>
    <w:rsid w:val="008F5632"/>
    <w:rsid w:val="008F570E"/>
    <w:rsid w:val="008F5AFD"/>
    <w:rsid w:val="008F60C8"/>
    <w:rsid w:val="008F639B"/>
    <w:rsid w:val="00901B96"/>
    <w:rsid w:val="0090228C"/>
    <w:rsid w:val="00902494"/>
    <w:rsid w:val="009029A1"/>
    <w:rsid w:val="009034C1"/>
    <w:rsid w:val="00903AD5"/>
    <w:rsid w:val="00905512"/>
    <w:rsid w:val="00905E72"/>
    <w:rsid w:val="00907075"/>
    <w:rsid w:val="009072B6"/>
    <w:rsid w:val="0090784B"/>
    <w:rsid w:val="00907FCA"/>
    <w:rsid w:val="009106D7"/>
    <w:rsid w:val="0091075B"/>
    <w:rsid w:val="00910E71"/>
    <w:rsid w:val="0091120D"/>
    <w:rsid w:val="0091183B"/>
    <w:rsid w:val="00911869"/>
    <w:rsid w:val="00911D85"/>
    <w:rsid w:val="00913294"/>
    <w:rsid w:val="0091344B"/>
    <w:rsid w:val="00913943"/>
    <w:rsid w:val="00913A63"/>
    <w:rsid w:val="00913B98"/>
    <w:rsid w:val="00913FF7"/>
    <w:rsid w:val="00915AE8"/>
    <w:rsid w:val="00915B2D"/>
    <w:rsid w:val="00915B53"/>
    <w:rsid w:val="00915C27"/>
    <w:rsid w:val="00916D44"/>
    <w:rsid w:val="009173DE"/>
    <w:rsid w:val="00917C0D"/>
    <w:rsid w:val="009201D8"/>
    <w:rsid w:val="0092196B"/>
    <w:rsid w:val="00921ECF"/>
    <w:rsid w:val="00921FC1"/>
    <w:rsid w:val="00922951"/>
    <w:rsid w:val="00922A71"/>
    <w:rsid w:val="009232A2"/>
    <w:rsid w:val="0092447B"/>
    <w:rsid w:val="009245FA"/>
    <w:rsid w:val="009249B4"/>
    <w:rsid w:val="00924FC3"/>
    <w:rsid w:val="00925CB7"/>
    <w:rsid w:val="009264A0"/>
    <w:rsid w:val="0092705E"/>
    <w:rsid w:val="009277E0"/>
    <w:rsid w:val="00927AB5"/>
    <w:rsid w:val="00927EFD"/>
    <w:rsid w:val="00930E48"/>
    <w:rsid w:val="00931150"/>
    <w:rsid w:val="0093115A"/>
    <w:rsid w:val="009319C5"/>
    <w:rsid w:val="00931CF3"/>
    <w:rsid w:val="0093260C"/>
    <w:rsid w:val="00932EBA"/>
    <w:rsid w:val="0093314D"/>
    <w:rsid w:val="0093422C"/>
    <w:rsid w:val="00934BFF"/>
    <w:rsid w:val="009358B3"/>
    <w:rsid w:val="009373FF"/>
    <w:rsid w:val="00937619"/>
    <w:rsid w:val="0093796E"/>
    <w:rsid w:val="00937991"/>
    <w:rsid w:val="009400BB"/>
    <w:rsid w:val="009402A5"/>
    <w:rsid w:val="009408A4"/>
    <w:rsid w:val="00940970"/>
    <w:rsid w:val="00940993"/>
    <w:rsid w:val="009409DA"/>
    <w:rsid w:val="00940BF7"/>
    <w:rsid w:val="009416AF"/>
    <w:rsid w:val="009420A3"/>
    <w:rsid w:val="00942F1B"/>
    <w:rsid w:val="009430E3"/>
    <w:rsid w:val="009435A8"/>
    <w:rsid w:val="00944989"/>
    <w:rsid w:val="0094520E"/>
    <w:rsid w:val="00945531"/>
    <w:rsid w:val="00945887"/>
    <w:rsid w:val="009462E3"/>
    <w:rsid w:val="00946733"/>
    <w:rsid w:val="0094681B"/>
    <w:rsid w:val="00946870"/>
    <w:rsid w:val="00947048"/>
    <w:rsid w:val="00947A49"/>
    <w:rsid w:val="009505EC"/>
    <w:rsid w:val="0095098D"/>
    <w:rsid w:val="00951324"/>
    <w:rsid w:val="00951959"/>
    <w:rsid w:val="00951EA4"/>
    <w:rsid w:val="00951F38"/>
    <w:rsid w:val="00952A97"/>
    <w:rsid w:val="009530A2"/>
    <w:rsid w:val="00953B80"/>
    <w:rsid w:val="0095413B"/>
    <w:rsid w:val="009542AD"/>
    <w:rsid w:val="00955090"/>
    <w:rsid w:val="00955E89"/>
    <w:rsid w:val="00957780"/>
    <w:rsid w:val="00957BE9"/>
    <w:rsid w:val="0096003A"/>
    <w:rsid w:val="009604FB"/>
    <w:rsid w:val="00960852"/>
    <w:rsid w:val="00961427"/>
    <w:rsid w:val="009624DD"/>
    <w:rsid w:val="009628D2"/>
    <w:rsid w:val="009629D3"/>
    <w:rsid w:val="00962E6F"/>
    <w:rsid w:val="009632B9"/>
    <w:rsid w:val="0096331C"/>
    <w:rsid w:val="0096428F"/>
    <w:rsid w:val="009642D3"/>
    <w:rsid w:val="009643E6"/>
    <w:rsid w:val="00964E89"/>
    <w:rsid w:val="0096760F"/>
    <w:rsid w:val="00970BA9"/>
    <w:rsid w:val="009718F5"/>
    <w:rsid w:val="00972A11"/>
    <w:rsid w:val="009735BF"/>
    <w:rsid w:val="00973B33"/>
    <w:rsid w:val="00973BD3"/>
    <w:rsid w:val="00974DB6"/>
    <w:rsid w:val="009767F7"/>
    <w:rsid w:val="00976B70"/>
    <w:rsid w:val="00977124"/>
    <w:rsid w:val="00977371"/>
    <w:rsid w:val="009774F6"/>
    <w:rsid w:val="00980638"/>
    <w:rsid w:val="00980AB6"/>
    <w:rsid w:val="00981108"/>
    <w:rsid w:val="00981260"/>
    <w:rsid w:val="00981578"/>
    <w:rsid w:val="0098198D"/>
    <w:rsid w:val="00981F36"/>
    <w:rsid w:val="0098238E"/>
    <w:rsid w:val="009829E9"/>
    <w:rsid w:val="009831A7"/>
    <w:rsid w:val="009832BA"/>
    <w:rsid w:val="00983668"/>
    <w:rsid w:val="00983C33"/>
    <w:rsid w:val="00983CFE"/>
    <w:rsid w:val="00984ABE"/>
    <w:rsid w:val="00984FA6"/>
    <w:rsid w:val="009856E8"/>
    <w:rsid w:val="009857ED"/>
    <w:rsid w:val="0098632A"/>
    <w:rsid w:val="009905FD"/>
    <w:rsid w:val="009905FE"/>
    <w:rsid w:val="009908D8"/>
    <w:rsid w:val="00990F83"/>
    <w:rsid w:val="009912BD"/>
    <w:rsid w:val="009913E2"/>
    <w:rsid w:val="00991D68"/>
    <w:rsid w:val="00992327"/>
    <w:rsid w:val="0099274B"/>
    <w:rsid w:val="00992C6C"/>
    <w:rsid w:val="00992FE0"/>
    <w:rsid w:val="009935B0"/>
    <w:rsid w:val="00994505"/>
    <w:rsid w:val="00994724"/>
    <w:rsid w:val="00994E61"/>
    <w:rsid w:val="0099530A"/>
    <w:rsid w:val="0099551F"/>
    <w:rsid w:val="009958F7"/>
    <w:rsid w:val="009960D6"/>
    <w:rsid w:val="009968C2"/>
    <w:rsid w:val="00997D39"/>
    <w:rsid w:val="00997FF7"/>
    <w:rsid w:val="009A029C"/>
    <w:rsid w:val="009A09CC"/>
    <w:rsid w:val="009A1AA8"/>
    <w:rsid w:val="009A3DEA"/>
    <w:rsid w:val="009A3F0E"/>
    <w:rsid w:val="009A4808"/>
    <w:rsid w:val="009A4C4E"/>
    <w:rsid w:val="009A5335"/>
    <w:rsid w:val="009A5409"/>
    <w:rsid w:val="009A5D4F"/>
    <w:rsid w:val="009A5D8D"/>
    <w:rsid w:val="009A6727"/>
    <w:rsid w:val="009A6BEA"/>
    <w:rsid w:val="009A769C"/>
    <w:rsid w:val="009B0306"/>
    <w:rsid w:val="009B20EB"/>
    <w:rsid w:val="009B35A0"/>
    <w:rsid w:val="009B3806"/>
    <w:rsid w:val="009B3903"/>
    <w:rsid w:val="009B39D9"/>
    <w:rsid w:val="009B4F08"/>
    <w:rsid w:val="009B5063"/>
    <w:rsid w:val="009B5800"/>
    <w:rsid w:val="009B6C91"/>
    <w:rsid w:val="009B7CB1"/>
    <w:rsid w:val="009C07FA"/>
    <w:rsid w:val="009C112E"/>
    <w:rsid w:val="009C16A0"/>
    <w:rsid w:val="009C1F16"/>
    <w:rsid w:val="009C22EE"/>
    <w:rsid w:val="009C23A2"/>
    <w:rsid w:val="009C50B8"/>
    <w:rsid w:val="009C5A23"/>
    <w:rsid w:val="009C5C6D"/>
    <w:rsid w:val="009C655A"/>
    <w:rsid w:val="009C6AEF"/>
    <w:rsid w:val="009C702B"/>
    <w:rsid w:val="009C7E94"/>
    <w:rsid w:val="009D0C90"/>
    <w:rsid w:val="009D0DC7"/>
    <w:rsid w:val="009D0E0E"/>
    <w:rsid w:val="009D1435"/>
    <w:rsid w:val="009D1F72"/>
    <w:rsid w:val="009D23D4"/>
    <w:rsid w:val="009D3006"/>
    <w:rsid w:val="009D3F2E"/>
    <w:rsid w:val="009D4150"/>
    <w:rsid w:val="009D449A"/>
    <w:rsid w:val="009D4679"/>
    <w:rsid w:val="009D47A8"/>
    <w:rsid w:val="009D495D"/>
    <w:rsid w:val="009D531A"/>
    <w:rsid w:val="009D5993"/>
    <w:rsid w:val="009D5A68"/>
    <w:rsid w:val="009D600D"/>
    <w:rsid w:val="009D62F0"/>
    <w:rsid w:val="009D7CED"/>
    <w:rsid w:val="009E05A5"/>
    <w:rsid w:val="009E06CC"/>
    <w:rsid w:val="009E079F"/>
    <w:rsid w:val="009E0FE6"/>
    <w:rsid w:val="009E1470"/>
    <w:rsid w:val="009E1FC7"/>
    <w:rsid w:val="009E3B83"/>
    <w:rsid w:val="009E4493"/>
    <w:rsid w:val="009E4E7A"/>
    <w:rsid w:val="009E4FF1"/>
    <w:rsid w:val="009E563F"/>
    <w:rsid w:val="009E71FE"/>
    <w:rsid w:val="009E77B9"/>
    <w:rsid w:val="009E77D6"/>
    <w:rsid w:val="009E78EC"/>
    <w:rsid w:val="009F3531"/>
    <w:rsid w:val="009F3853"/>
    <w:rsid w:val="009F417D"/>
    <w:rsid w:val="009F52FC"/>
    <w:rsid w:val="009F5833"/>
    <w:rsid w:val="009F5C8C"/>
    <w:rsid w:val="009F5F0A"/>
    <w:rsid w:val="009F664B"/>
    <w:rsid w:val="009F6705"/>
    <w:rsid w:val="009F7239"/>
    <w:rsid w:val="00A00073"/>
    <w:rsid w:val="00A014C7"/>
    <w:rsid w:val="00A01800"/>
    <w:rsid w:val="00A01F35"/>
    <w:rsid w:val="00A023AC"/>
    <w:rsid w:val="00A02699"/>
    <w:rsid w:val="00A03E31"/>
    <w:rsid w:val="00A04C3E"/>
    <w:rsid w:val="00A0563E"/>
    <w:rsid w:val="00A05DF1"/>
    <w:rsid w:val="00A06100"/>
    <w:rsid w:val="00A063F5"/>
    <w:rsid w:val="00A07E71"/>
    <w:rsid w:val="00A11226"/>
    <w:rsid w:val="00A11487"/>
    <w:rsid w:val="00A11581"/>
    <w:rsid w:val="00A1180F"/>
    <w:rsid w:val="00A127A2"/>
    <w:rsid w:val="00A127AF"/>
    <w:rsid w:val="00A13952"/>
    <w:rsid w:val="00A13B37"/>
    <w:rsid w:val="00A13DDF"/>
    <w:rsid w:val="00A143EC"/>
    <w:rsid w:val="00A14511"/>
    <w:rsid w:val="00A145CF"/>
    <w:rsid w:val="00A1484B"/>
    <w:rsid w:val="00A15B69"/>
    <w:rsid w:val="00A15D42"/>
    <w:rsid w:val="00A202AF"/>
    <w:rsid w:val="00A20771"/>
    <w:rsid w:val="00A209A5"/>
    <w:rsid w:val="00A21560"/>
    <w:rsid w:val="00A2177E"/>
    <w:rsid w:val="00A21C84"/>
    <w:rsid w:val="00A21D7C"/>
    <w:rsid w:val="00A225CE"/>
    <w:rsid w:val="00A2264E"/>
    <w:rsid w:val="00A23833"/>
    <w:rsid w:val="00A2485D"/>
    <w:rsid w:val="00A24E09"/>
    <w:rsid w:val="00A26908"/>
    <w:rsid w:val="00A2755A"/>
    <w:rsid w:val="00A313D8"/>
    <w:rsid w:val="00A320DC"/>
    <w:rsid w:val="00A32296"/>
    <w:rsid w:val="00A32433"/>
    <w:rsid w:val="00A330B4"/>
    <w:rsid w:val="00A33723"/>
    <w:rsid w:val="00A339E0"/>
    <w:rsid w:val="00A3456C"/>
    <w:rsid w:val="00A34ED4"/>
    <w:rsid w:val="00A358C9"/>
    <w:rsid w:val="00A36090"/>
    <w:rsid w:val="00A367EC"/>
    <w:rsid w:val="00A370D9"/>
    <w:rsid w:val="00A374F2"/>
    <w:rsid w:val="00A3787A"/>
    <w:rsid w:val="00A37984"/>
    <w:rsid w:val="00A37CE1"/>
    <w:rsid w:val="00A37FFB"/>
    <w:rsid w:val="00A40E7A"/>
    <w:rsid w:val="00A422CF"/>
    <w:rsid w:val="00A436C1"/>
    <w:rsid w:val="00A43AF0"/>
    <w:rsid w:val="00A45893"/>
    <w:rsid w:val="00A45921"/>
    <w:rsid w:val="00A47542"/>
    <w:rsid w:val="00A47C96"/>
    <w:rsid w:val="00A50DD7"/>
    <w:rsid w:val="00A51C62"/>
    <w:rsid w:val="00A52225"/>
    <w:rsid w:val="00A532E4"/>
    <w:rsid w:val="00A533DF"/>
    <w:rsid w:val="00A53498"/>
    <w:rsid w:val="00A541A3"/>
    <w:rsid w:val="00A549AA"/>
    <w:rsid w:val="00A5641E"/>
    <w:rsid w:val="00A60B3D"/>
    <w:rsid w:val="00A635F3"/>
    <w:rsid w:val="00A63EB3"/>
    <w:rsid w:val="00A64505"/>
    <w:rsid w:val="00A64DF6"/>
    <w:rsid w:val="00A666EC"/>
    <w:rsid w:val="00A66825"/>
    <w:rsid w:val="00A67011"/>
    <w:rsid w:val="00A67593"/>
    <w:rsid w:val="00A676CB"/>
    <w:rsid w:val="00A6777B"/>
    <w:rsid w:val="00A67E67"/>
    <w:rsid w:val="00A70E0E"/>
    <w:rsid w:val="00A7178F"/>
    <w:rsid w:val="00A721AD"/>
    <w:rsid w:val="00A7260D"/>
    <w:rsid w:val="00A7353B"/>
    <w:rsid w:val="00A73CFD"/>
    <w:rsid w:val="00A74C50"/>
    <w:rsid w:val="00A752CB"/>
    <w:rsid w:val="00A76017"/>
    <w:rsid w:val="00A77915"/>
    <w:rsid w:val="00A77F8C"/>
    <w:rsid w:val="00A77FB8"/>
    <w:rsid w:val="00A808F3"/>
    <w:rsid w:val="00A80A1B"/>
    <w:rsid w:val="00A81431"/>
    <w:rsid w:val="00A816B9"/>
    <w:rsid w:val="00A818A1"/>
    <w:rsid w:val="00A8194F"/>
    <w:rsid w:val="00A8236B"/>
    <w:rsid w:val="00A8257F"/>
    <w:rsid w:val="00A82615"/>
    <w:rsid w:val="00A82676"/>
    <w:rsid w:val="00A82C39"/>
    <w:rsid w:val="00A83B2E"/>
    <w:rsid w:val="00A83D24"/>
    <w:rsid w:val="00A8401D"/>
    <w:rsid w:val="00A846F4"/>
    <w:rsid w:val="00A85083"/>
    <w:rsid w:val="00A85E56"/>
    <w:rsid w:val="00A86189"/>
    <w:rsid w:val="00A8625B"/>
    <w:rsid w:val="00A86776"/>
    <w:rsid w:val="00A87022"/>
    <w:rsid w:val="00A872DB"/>
    <w:rsid w:val="00A906EA"/>
    <w:rsid w:val="00A90BD1"/>
    <w:rsid w:val="00A914A2"/>
    <w:rsid w:val="00A91818"/>
    <w:rsid w:val="00A924FB"/>
    <w:rsid w:val="00A92C59"/>
    <w:rsid w:val="00A92E24"/>
    <w:rsid w:val="00A93042"/>
    <w:rsid w:val="00A93479"/>
    <w:rsid w:val="00A93A5D"/>
    <w:rsid w:val="00A93E69"/>
    <w:rsid w:val="00A94424"/>
    <w:rsid w:val="00A947B1"/>
    <w:rsid w:val="00A9489C"/>
    <w:rsid w:val="00A94919"/>
    <w:rsid w:val="00A94A31"/>
    <w:rsid w:val="00A94F3D"/>
    <w:rsid w:val="00A9546C"/>
    <w:rsid w:val="00A968DD"/>
    <w:rsid w:val="00A96B28"/>
    <w:rsid w:val="00A9777B"/>
    <w:rsid w:val="00A97E6A"/>
    <w:rsid w:val="00AA1DC0"/>
    <w:rsid w:val="00AA1F0F"/>
    <w:rsid w:val="00AA20A6"/>
    <w:rsid w:val="00AA2DC4"/>
    <w:rsid w:val="00AA314F"/>
    <w:rsid w:val="00AA3885"/>
    <w:rsid w:val="00AA4328"/>
    <w:rsid w:val="00AA44D2"/>
    <w:rsid w:val="00AA4AC0"/>
    <w:rsid w:val="00AA4C48"/>
    <w:rsid w:val="00AA6691"/>
    <w:rsid w:val="00AA7E88"/>
    <w:rsid w:val="00AB024B"/>
    <w:rsid w:val="00AB067E"/>
    <w:rsid w:val="00AB1D9C"/>
    <w:rsid w:val="00AB2770"/>
    <w:rsid w:val="00AB2C33"/>
    <w:rsid w:val="00AB33D2"/>
    <w:rsid w:val="00AB35C0"/>
    <w:rsid w:val="00AB3DA6"/>
    <w:rsid w:val="00AB4073"/>
    <w:rsid w:val="00AB485B"/>
    <w:rsid w:val="00AB4F87"/>
    <w:rsid w:val="00AB5295"/>
    <w:rsid w:val="00AB6304"/>
    <w:rsid w:val="00AB699B"/>
    <w:rsid w:val="00AB6EF7"/>
    <w:rsid w:val="00AB6F7F"/>
    <w:rsid w:val="00AC052F"/>
    <w:rsid w:val="00AC05E3"/>
    <w:rsid w:val="00AC0993"/>
    <w:rsid w:val="00AC106D"/>
    <w:rsid w:val="00AC1349"/>
    <w:rsid w:val="00AC14AF"/>
    <w:rsid w:val="00AC15FC"/>
    <w:rsid w:val="00AC28E2"/>
    <w:rsid w:val="00AC2AA4"/>
    <w:rsid w:val="00AC31F6"/>
    <w:rsid w:val="00AC3AF2"/>
    <w:rsid w:val="00AC3BD1"/>
    <w:rsid w:val="00AC3CB4"/>
    <w:rsid w:val="00AC4CC9"/>
    <w:rsid w:val="00AC50C2"/>
    <w:rsid w:val="00AC6007"/>
    <w:rsid w:val="00AC6B73"/>
    <w:rsid w:val="00AC7DCC"/>
    <w:rsid w:val="00AD0AD5"/>
    <w:rsid w:val="00AD2376"/>
    <w:rsid w:val="00AD26BE"/>
    <w:rsid w:val="00AD2CE8"/>
    <w:rsid w:val="00AD32B8"/>
    <w:rsid w:val="00AD334A"/>
    <w:rsid w:val="00AD3B2D"/>
    <w:rsid w:val="00AD45B0"/>
    <w:rsid w:val="00AD4D9F"/>
    <w:rsid w:val="00AD5AA8"/>
    <w:rsid w:val="00AD6318"/>
    <w:rsid w:val="00AD6CC6"/>
    <w:rsid w:val="00AE01FD"/>
    <w:rsid w:val="00AE27CE"/>
    <w:rsid w:val="00AE34CE"/>
    <w:rsid w:val="00AE3D2A"/>
    <w:rsid w:val="00AE491D"/>
    <w:rsid w:val="00AE582A"/>
    <w:rsid w:val="00AE5C51"/>
    <w:rsid w:val="00AE6149"/>
    <w:rsid w:val="00AE6399"/>
    <w:rsid w:val="00AE6930"/>
    <w:rsid w:val="00AE6B09"/>
    <w:rsid w:val="00AE72EF"/>
    <w:rsid w:val="00AE73A6"/>
    <w:rsid w:val="00AE74CF"/>
    <w:rsid w:val="00AE7AB9"/>
    <w:rsid w:val="00AF020E"/>
    <w:rsid w:val="00AF04E3"/>
    <w:rsid w:val="00AF0514"/>
    <w:rsid w:val="00AF07B0"/>
    <w:rsid w:val="00AF0D44"/>
    <w:rsid w:val="00AF0DA9"/>
    <w:rsid w:val="00AF1002"/>
    <w:rsid w:val="00AF1172"/>
    <w:rsid w:val="00AF14C1"/>
    <w:rsid w:val="00AF17F1"/>
    <w:rsid w:val="00AF1B49"/>
    <w:rsid w:val="00AF1EFD"/>
    <w:rsid w:val="00AF3375"/>
    <w:rsid w:val="00AF397A"/>
    <w:rsid w:val="00AF3AB6"/>
    <w:rsid w:val="00AF3B44"/>
    <w:rsid w:val="00AF3DB4"/>
    <w:rsid w:val="00AF4369"/>
    <w:rsid w:val="00AF480B"/>
    <w:rsid w:val="00AF4E99"/>
    <w:rsid w:val="00AF6D29"/>
    <w:rsid w:val="00B000E3"/>
    <w:rsid w:val="00B00A40"/>
    <w:rsid w:val="00B01F58"/>
    <w:rsid w:val="00B02A14"/>
    <w:rsid w:val="00B02ACB"/>
    <w:rsid w:val="00B033B4"/>
    <w:rsid w:val="00B03725"/>
    <w:rsid w:val="00B03767"/>
    <w:rsid w:val="00B037A6"/>
    <w:rsid w:val="00B04148"/>
    <w:rsid w:val="00B0468C"/>
    <w:rsid w:val="00B046C2"/>
    <w:rsid w:val="00B04AB1"/>
    <w:rsid w:val="00B04CF6"/>
    <w:rsid w:val="00B05613"/>
    <w:rsid w:val="00B06409"/>
    <w:rsid w:val="00B06CD4"/>
    <w:rsid w:val="00B10C19"/>
    <w:rsid w:val="00B11B6F"/>
    <w:rsid w:val="00B11C2C"/>
    <w:rsid w:val="00B11C65"/>
    <w:rsid w:val="00B11DE8"/>
    <w:rsid w:val="00B1396A"/>
    <w:rsid w:val="00B1422E"/>
    <w:rsid w:val="00B14460"/>
    <w:rsid w:val="00B1451D"/>
    <w:rsid w:val="00B148E1"/>
    <w:rsid w:val="00B14A9F"/>
    <w:rsid w:val="00B14B67"/>
    <w:rsid w:val="00B14E33"/>
    <w:rsid w:val="00B15193"/>
    <w:rsid w:val="00B1560D"/>
    <w:rsid w:val="00B164E9"/>
    <w:rsid w:val="00B16DC5"/>
    <w:rsid w:val="00B170E9"/>
    <w:rsid w:val="00B20513"/>
    <w:rsid w:val="00B20D7E"/>
    <w:rsid w:val="00B20E2A"/>
    <w:rsid w:val="00B221BC"/>
    <w:rsid w:val="00B2223F"/>
    <w:rsid w:val="00B22DE0"/>
    <w:rsid w:val="00B22E16"/>
    <w:rsid w:val="00B2337B"/>
    <w:rsid w:val="00B23C54"/>
    <w:rsid w:val="00B24058"/>
    <w:rsid w:val="00B25018"/>
    <w:rsid w:val="00B252EB"/>
    <w:rsid w:val="00B2584E"/>
    <w:rsid w:val="00B25868"/>
    <w:rsid w:val="00B25E9F"/>
    <w:rsid w:val="00B26A7C"/>
    <w:rsid w:val="00B26D19"/>
    <w:rsid w:val="00B273E8"/>
    <w:rsid w:val="00B27580"/>
    <w:rsid w:val="00B30B66"/>
    <w:rsid w:val="00B30CA0"/>
    <w:rsid w:val="00B31403"/>
    <w:rsid w:val="00B32B1A"/>
    <w:rsid w:val="00B32FAE"/>
    <w:rsid w:val="00B3337E"/>
    <w:rsid w:val="00B333EA"/>
    <w:rsid w:val="00B33674"/>
    <w:rsid w:val="00B337EC"/>
    <w:rsid w:val="00B33F92"/>
    <w:rsid w:val="00B3538F"/>
    <w:rsid w:val="00B35982"/>
    <w:rsid w:val="00B35BCC"/>
    <w:rsid w:val="00B360AF"/>
    <w:rsid w:val="00B361B8"/>
    <w:rsid w:val="00B36263"/>
    <w:rsid w:val="00B362EC"/>
    <w:rsid w:val="00B363DC"/>
    <w:rsid w:val="00B37116"/>
    <w:rsid w:val="00B403AF"/>
    <w:rsid w:val="00B40C2B"/>
    <w:rsid w:val="00B42034"/>
    <w:rsid w:val="00B42230"/>
    <w:rsid w:val="00B434D2"/>
    <w:rsid w:val="00B437A5"/>
    <w:rsid w:val="00B437F3"/>
    <w:rsid w:val="00B43971"/>
    <w:rsid w:val="00B4432B"/>
    <w:rsid w:val="00B44ED0"/>
    <w:rsid w:val="00B4666D"/>
    <w:rsid w:val="00B46EBD"/>
    <w:rsid w:val="00B47232"/>
    <w:rsid w:val="00B472B5"/>
    <w:rsid w:val="00B47585"/>
    <w:rsid w:val="00B4760E"/>
    <w:rsid w:val="00B476ED"/>
    <w:rsid w:val="00B50F97"/>
    <w:rsid w:val="00B51A76"/>
    <w:rsid w:val="00B51CB8"/>
    <w:rsid w:val="00B51ECA"/>
    <w:rsid w:val="00B51FB4"/>
    <w:rsid w:val="00B52FFC"/>
    <w:rsid w:val="00B5304C"/>
    <w:rsid w:val="00B556CC"/>
    <w:rsid w:val="00B55784"/>
    <w:rsid w:val="00B560BD"/>
    <w:rsid w:val="00B564A0"/>
    <w:rsid w:val="00B564C0"/>
    <w:rsid w:val="00B566F0"/>
    <w:rsid w:val="00B56BFE"/>
    <w:rsid w:val="00B5744A"/>
    <w:rsid w:val="00B57F88"/>
    <w:rsid w:val="00B60F20"/>
    <w:rsid w:val="00B619B4"/>
    <w:rsid w:val="00B62396"/>
    <w:rsid w:val="00B62A82"/>
    <w:rsid w:val="00B63489"/>
    <w:rsid w:val="00B638CB"/>
    <w:rsid w:val="00B654C4"/>
    <w:rsid w:val="00B65766"/>
    <w:rsid w:val="00B65D2A"/>
    <w:rsid w:val="00B67298"/>
    <w:rsid w:val="00B6752F"/>
    <w:rsid w:val="00B67CF3"/>
    <w:rsid w:val="00B7091E"/>
    <w:rsid w:val="00B70D5A"/>
    <w:rsid w:val="00B71444"/>
    <w:rsid w:val="00B715E5"/>
    <w:rsid w:val="00B71AA1"/>
    <w:rsid w:val="00B74397"/>
    <w:rsid w:val="00B75709"/>
    <w:rsid w:val="00B758C4"/>
    <w:rsid w:val="00B7622F"/>
    <w:rsid w:val="00B768A6"/>
    <w:rsid w:val="00B77731"/>
    <w:rsid w:val="00B77772"/>
    <w:rsid w:val="00B80398"/>
    <w:rsid w:val="00B8166D"/>
    <w:rsid w:val="00B8191E"/>
    <w:rsid w:val="00B824B7"/>
    <w:rsid w:val="00B82997"/>
    <w:rsid w:val="00B82C9C"/>
    <w:rsid w:val="00B833AB"/>
    <w:rsid w:val="00B83D79"/>
    <w:rsid w:val="00B8447A"/>
    <w:rsid w:val="00B8480F"/>
    <w:rsid w:val="00B84DC1"/>
    <w:rsid w:val="00B85778"/>
    <w:rsid w:val="00B86868"/>
    <w:rsid w:val="00B871D0"/>
    <w:rsid w:val="00B87CFA"/>
    <w:rsid w:val="00B902CA"/>
    <w:rsid w:val="00B906F9"/>
    <w:rsid w:val="00B9071C"/>
    <w:rsid w:val="00B90D62"/>
    <w:rsid w:val="00B90E5E"/>
    <w:rsid w:val="00B90F08"/>
    <w:rsid w:val="00B911E2"/>
    <w:rsid w:val="00B913ED"/>
    <w:rsid w:val="00B918A8"/>
    <w:rsid w:val="00B92198"/>
    <w:rsid w:val="00B92336"/>
    <w:rsid w:val="00B9259C"/>
    <w:rsid w:val="00B9269E"/>
    <w:rsid w:val="00B93047"/>
    <w:rsid w:val="00B93150"/>
    <w:rsid w:val="00B93D09"/>
    <w:rsid w:val="00B94C2C"/>
    <w:rsid w:val="00B952C6"/>
    <w:rsid w:val="00B9545A"/>
    <w:rsid w:val="00B9563C"/>
    <w:rsid w:val="00B957B3"/>
    <w:rsid w:val="00B976F7"/>
    <w:rsid w:val="00B97C7C"/>
    <w:rsid w:val="00BA00D0"/>
    <w:rsid w:val="00BA01B7"/>
    <w:rsid w:val="00BA18E8"/>
    <w:rsid w:val="00BA3233"/>
    <w:rsid w:val="00BA40D6"/>
    <w:rsid w:val="00BA4C76"/>
    <w:rsid w:val="00BA57BE"/>
    <w:rsid w:val="00BA5ED9"/>
    <w:rsid w:val="00BA5FB9"/>
    <w:rsid w:val="00BA69E6"/>
    <w:rsid w:val="00BA6B79"/>
    <w:rsid w:val="00BA6BC1"/>
    <w:rsid w:val="00BA6D8A"/>
    <w:rsid w:val="00BA7476"/>
    <w:rsid w:val="00BB091B"/>
    <w:rsid w:val="00BB14A2"/>
    <w:rsid w:val="00BB14DF"/>
    <w:rsid w:val="00BB1B2F"/>
    <w:rsid w:val="00BB35EF"/>
    <w:rsid w:val="00BB3631"/>
    <w:rsid w:val="00BB3838"/>
    <w:rsid w:val="00BB44BD"/>
    <w:rsid w:val="00BB476F"/>
    <w:rsid w:val="00BB4D5B"/>
    <w:rsid w:val="00BB5939"/>
    <w:rsid w:val="00BB6030"/>
    <w:rsid w:val="00BB7ACF"/>
    <w:rsid w:val="00BC09D7"/>
    <w:rsid w:val="00BC0EA8"/>
    <w:rsid w:val="00BC161B"/>
    <w:rsid w:val="00BC1A66"/>
    <w:rsid w:val="00BC1D8C"/>
    <w:rsid w:val="00BC2230"/>
    <w:rsid w:val="00BC2237"/>
    <w:rsid w:val="00BC299A"/>
    <w:rsid w:val="00BC2C7B"/>
    <w:rsid w:val="00BC3625"/>
    <w:rsid w:val="00BC3D55"/>
    <w:rsid w:val="00BC3DF0"/>
    <w:rsid w:val="00BC4B54"/>
    <w:rsid w:val="00BC4CC4"/>
    <w:rsid w:val="00BC4F09"/>
    <w:rsid w:val="00BC5354"/>
    <w:rsid w:val="00BC54E2"/>
    <w:rsid w:val="00BC6142"/>
    <w:rsid w:val="00BC63BB"/>
    <w:rsid w:val="00BC6EDE"/>
    <w:rsid w:val="00BD0C92"/>
    <w:rsid w:val="00BD19A5"/>
    <w:rsid w:val="00BD2571"/>
    <w:rsid w:val="00BD2D41"/>
    <w:rsid w:val="00BD2D6A"/>
    <w:rsid w:val="00BD3E44"/>
    <w:rsid w:val="00BD3F83"/>
    <w:rsid w:val="00BD41A7"/>
    <w:rsid w:val="00BD4316"/>
    <w:rsid w:val="00BD4F0C"/>
    <w:rsid w:val="00BD5385"/>
    <w:rsid w:val="00BD5539"/>
    <w:rsid w:val="00BD596C"/>
    <w:rsid w:val="00BD6447"/>
    <w:rsid w:val="00BD6469"/>
    <w:rsid w:val="00BD676A"/>
    <w:rsid w:val="00BD7205"/>
    <w:rsid w:val="00BE13E0"/>
    <w:rsid w:val="00BE1620"/>
    <w:rsid w:val="00BE1CD3"/>
    <w:rsid w:val="00BE2319"/>
    <w:rsid w:val="00BE2541"/>
    <w:rsid w:val="00BE2758"/>
    <w:rsid w:val="00BE2A96"/>
    <w:rsid w:val="00BE2ACD"/>
    <w:rsid w:val="00BE2C9D"/>
    <w:rsid w:val="00BE352D"/>
    <w:rsid w:val="00BE41BB"/>
    <w:rsid w:val="00BE4ADE"/>
    <w:rsid w:val="00BE51D5"/>
    <w:rsid w:val="00BE5786"/>
    <w:rsid w:val="00BE60A9"/>
    <w:rsid w:val="00BE6A11"/>
    <w:rsid w:val="00BE794A"/>
    <w:rsid w:val="00BF0936"/>
    <w:rsid w:val="00BF0A89"/>
    <w:rsid w:val="00BF138D"/>
    <w:rsid w:val="00BF1732"/>
    <w:rsid w:val="00BF181C"/>
    <w:rsid w:val="00BF1A55"/>
    <w:rsid w:val="00BF1F70"/>
    <w:rsid w:val="00BF20B2"/>
    <w:rsid w:val="00BF3B51"/>
    <w:rsid w:val="00BF3BF5"/>
    <w:rsid w:val="00BF3D15"/>
    <w:rsid w:val="00BF4176"/>
    <w:rsid w:val="00BF436C"/>
    <w:rsid w:val="00BF49F1"/>
    <w:rsid w:val="00BF4EBD"/>
    <w:rsid w:val="00BF54AE"/>
    <w:rsid w:val="00BF5A2C"/>
    <w:rsid w:val="00BF5C4F"/>
    <w:rsid w:val="00BF724E"/>
    <w:rsid w:val="00BF7273"/>
    <w:rsid w:val="00BF73EE"/>
    <w:rsid w:val="00BF7CDE"/>
    <w:rsid w:val="00C000EC"/>
    <w:rsid w:val="00C00338"/>
    <w:rsid w:val="00C005E9"/>
    <w:rsid w:val="00C00918"/>
    <w:rsid w:val="00C00AF6"/>
    <w:rsid w:val="00C02345"/>
    <w:rsid w:val="00C03376"/>
    <w:rsid w:val="00C048E4"/>
    <w:rsid w:val="00C04FA0"/>
    <w:rsid w:val="00C051DB"/>
    <w:rsid w:val="00C05C54"/>
    <w:rsid w:val="00C071B3"/>
    <w:rsid w:val="00C077E7"/>
    <w:rsid w:val="00C07B46"/>
    <w:rsid w:val="00C07CB0"/>
    <w:rsid w:val="00C103C8"/>
    <w:rsid w:val="00C10E60"/>
    <w:rsid w:val="00C114BE"/>
    <w:rsid w:val="00C118ED"/>
    <w:rsid w:val="00C12356"/>
    <w:rsid w:val="00C12465"/>
    <w:rsid w:val="00C12F14"/>
    <w:rsid w:val="00C13884"/>
    <w:rsid w:val="00C13A29"/>
    <w:rsid w:val="00C14708"/>
    <w:rsid w:val="00C14BC1"/>
    <w:rsid w:val="00C14C3F"/>
    <w:rsid w:val="00C167B8"/>
    <w:rsid w:val="00C2056D"/>
    <w:rsid w:val="00C20B47"/>
    <w:rsid w:val="00C20EE7"/>
    <w:rsid w:val="00C21603"/>
    <w:rsid w:val="00C218A5"/>
    <w:rsid w:val="00C22169"/>
    <w:rsid w:val="00C22209"/>
    <w:rsid w:val="00C22584"/>
    <w:rsid w:val="00C236C0"/>
    <w:rsid w:val="00C24DDA"/>
    <w:rsid w:val="00C26106"/>
    <w:rsid w:val="00C26B71"/>
    <w:rsid w:val="00C27794"/>
    <w:rsid w:val="00C30352"/>
    <w:rsid w:val="00C309EF"/>
    <w:rsid w:val="00C313BD"/>
    <w:rsid w:val="00C31420"/>
    <w:rsid w:val="00C3226C"/>
    <w:rsid w:val="00C33C58"/>
    <w:rsid w:val="00C36075"/>
    <w:rsid w:val="00C3623A"/>
    <w:rsid w:val="00C37AC2"/>
    <w:rsid w:val="00C37C8D"/>
    <w:rsid w:val="00C37DC4"/>
    <w:rsid w:val="00C40BEA"/>
    <w:rsid w:val="00C41909"/>
    <w:rsid w:val="00C41B1A"/>
    <w:rsid w:val="00C426FD"/>
    <w:rsid w:val="00C43446"/>
    <w:rsid w:val="00C43628"/>
    <w:rsid w:val="00C437CC"/>
    <w:rsid w:val="00C440AC"/>
    <w:rsid w:val="00C44C42"/>
    <w:rsid w:val="00C44D05"/>
    <w:rsid w:val="00C4510F"/>
    <w:rsid w:val="00C452BD"/>
    <w:rsid w:val="00C45452"/>
    <w:rsid w:val="00C463BD"/>
    <w:rsid w:val="00C473DC"/>
    <w:rsid w:val="00C47406"/>
    <w:rsid w:val="00C5033B"/>
    <w:rsid w:val="00C5036C"/>
    <w:rsid w:val="00C5061E"/>
    <w:rsid w:val="00C51487"/>
    <w:rsid w:val="00C51D46"/>
    <w:rsid w:val="00C53443"/>
    <w:rsid w:val="00C5382D"/>
    <w:rsid w:val="00C53A3F"/>
    <w:rsid w:val="00C5431B"/>
    <w:rsid w:val="00C54362"/>
    <w:rsid w:val="00C5437C"/>
    <w:rsid w:val="00C54519"/>
    <w:rsid w:val="00C5659B"/>
    <w:rsid w:val="00C56871"/>
    <w:rsid w:val="00C56F15"/>
    <w:rsid w:val="00C57131"/>
    <w:rsid w:val="00C572A2"/>
    <w:rsid w:val="00C573D8"/>
    <w:rsid w:val="00C57948"/>
    <w:rsid w:val="00C613C0"/>
    <w:rsid w:val="00C6210A"/>
    <w:rsid w:val="00C624BA"/>
    <w:rsid w:val="00C634DE"/>
    <w:rsid w:val="00C63770"/>
    <w:rsid w:val="00C63A17"/>
    <w:rsid w:val="00C63C3B"/>
    <w:rsid w:val="00C640EF"/>
    <w:rsid w:val="00C64438"/>
    <w:rsid w:val="00C64543"/>
    <w:rsid w:val="00C6544D"/>
    <w:rsid w:val="00C6564B"/>
    <w:rsid w:val="00C66143"/>
    <w:rsid w:val="00C66177"/>
    <w:rsid w:val="00C667E1"/>
    <w:rsid w:val="00C66D18"/>
    <w:rsid w:val="00C67BB2"/>
    <w:rsid w:val="00C71424"/>
    <w:rsid w:val="00C718D3"/>
    <w:rsid w:val="00C71C2C"/>
    <w:rsid w:val="00C73252"/>
    <w:rsid w:val="00C74277"/>
    <w:rsid w:val="00C75512"/>
    <w:rsid w:val="00C757D3"/>
    <w:rsid w:val="00C761EF"/>
    <w:rsid w:val="00C77C33"/>
    <w:rsid w:val="00C8063E"/>
    <w:rsid w:val="00C80DE8"/>
    <w:rsid w:val="00C80E34"/>
    <w:rsid w:val="00C825CF"/>
    <w:rsid w:val="00C829D8"/>
    <w:rsid w:val="00C845FB"/>
    <w:rsid w:val="00C848BA"/>
    <w:rsid w:val="00C85210"/>
    <w:rsid w:val="00C85D4B"/>
    <w:rsid w:val="00C85FE2"/>
    <w:rsid w:val="00C860EC"/>
    <w:rsid w:val="00C86D6C"/>
    <w:rsid w:val="00C87376"/>
    <w:rsid w:val="00C87DFC"/>
    <w:rsid w:val="00C9002D"/>
    <w:rsid w:val="00C9066D"/>
    <w:rsid w:val="00C908CF"/>
    <w:rsid w:val="00C90BD5"/>
    <w:rsid w:val="00C91CEC"/>
    <w:rsid w:val="00C92A90"/>
    <w:rsid w:val="00C93A91"/>
    <w:rsid w:val="00C9442A"/>
    <w:rsid w:val="00C9527B"/>
    <w:rsid w:val="00C95811"/>
    <w:rsid w:val="00C9654C"/>
    <w:rsid w:val="00C96603"/>
    <w:rsid w:val="00C96C1C"/>
    <w:rsid w:val="00C96D4B"/>
    <w:rsid w:val="00C97BE7"/>
    <w:rsid w:val="00CA0132"/>
    <w:rsid w:val="00CA08C4"/>
    <w:rsid w:val="00CA115B"/>
    <w:rsid w:val="00CA320C"/>
    <w:rsid w:val="00CA3787"/>
    <w:rsid w:val="00CA39BF"/>
    <w:rsid w:val="00CA3A18"/>
    <w:rsid w:val="00CA4E49"/>
    <w:rsid w:val="00CA6632"/>
    <w:rsid w:val="00CA6E06"/>
    <w:rsid w:val="00CA7310"/>
    <w:rsid w:val="00CA76CC"/>
    <w:rsid w:val="00CA79EC"/>
    <w:rsid w:val="00CA7C1D"/>
    <w:rsid w:val="00CB0FCA"/>
    <w:rsid w:val="00CB1277"/>
    <w:rsid w:val="00CB12D9"/>
    <w:rsid w:val="00CB13E1"/>
    <w:rsid w:val="00CB248F"/>
    <w:rsid w:val="00CB2654"/>
    <w:rsid w:val="00CB290D"/>
    <w:rsid w:val="00CB2CD7"/>
    <w:rsid w:val="00CB31E1"/>
    <w:rsid w:val="00CB394F"/>
    <w:rsid w:val="00CB3DFD"/>
    <w:rsid w:val="00CB3E9B"/>
    <w:rsid w:val="00CB503B"/>
    <w:rsid w:val="00CB56FB"/>
    <w:rsid w:val="00CB5700"/>
    <w:rsid w:val="00CB5A4B"/>
    <w:rsid w:val="00CB5AC8"/>
    <w:rsid w:val="00CB6AC2"/>
    <w:rsid w:val="00CB7CFA"/>
    <w:rsid w:val="00CC068A"/>
    <w:rsid w:val="00CC1887"/>
    <w:rsid w:val="00CC22CB"/>
    <w:rsid w:val="00CC23D1"/>
    <w:rsid w:val="00CC2CD1"/>
    <w:rsid w:val="00CC2EF8"/>
    <w:rsid w:val="00CC3292"/>
    <w:rsid w:val="00CC35E1"/>
    <w:rsid w:val="00CC51ED"/>
    <w:rsid w:val="00CC53AA"/>
    <w:rsid w:val="00CC5B83"/>
    <w:rsid w:val="00CC5CE3"/>
    <w:rsid w:val="00CC6D21"/>
    <w:rsid w:val="00CC7F14"/>
    <w:rsid w:val="00CD2CE4"/>
    <w:rsid w:val="00CD2E6D"/>
    <w:rsid w:val="00CD316F"/>
    <w:rsid w:val="00CD478A"/>
    <w:rsid w:val="00CD4AD9"/>
    <w:rsid w:val="00CD5413"/>
    <w:rsid w:val="00CD5A72"/>
    <w:rsid w:val="00CD6589"/>
    <w:rsid w:val="00CD7087"/>
    <w:rsid w:val="00CD73AB"/>
    <w:rsid w:val="00CE064D"/>
    <w:rsid w:val="00CE07B1"/>
    <w:rsid w:val="00CE0B00"/>
    <w:rsid w:val="00CE0B23"/>
    <w:rsid w:val="00CE29C9"/>
    <w:rsid w:val="00CE2C52"/>
    <w:rsid w:val="00CE2CF9"/>
    <w:rsid w:val="00CE3974"/>
    <w:rsid w:val="00CE3B76"/>
    <w:rsid w:val="00CE5D4C"/>
    <w:rsid w:val="00CE62C5"/>
    <w:rsid w:val="00CE6FB3"/>
    <w:rsid w:val="00CE7513"/>
    <w:rsid w:val="00CE7FF9"/>
    <w:rsid w:val="00CF06A7"/>
    <w:rsid w:val="00CF1777"/>
    <w:rsid w:val="00CF291A"/>
    <w:rsid w:val="00CF298C"/>
    <w:rsid w:val="00CF2BCF"/>
    <w:rsid w:val="00CF2F7A"/>
    <w:rsid w:val="00CF3629"/>
    <w:rsid w:val="00CF3750"/>
    <w:rsid w:val="00CF3837"/>
    <w:rsid w:val="00CF3C10"/>
    <w:rsid w:val="00CF3DD5"/>
    <w:rsid w:val="00CF4680"/>
    <w:rsid w:val="00CF51A5"/>
    <w:rsid w:val="00CF55A3"/>
    <w:rsid w:val="00CF573F"/>
    <w:rsid w:val="00CF6365"/>
    <w:rsid w:val="00CF64F9"/>
    <w:rsid w:val="00CF6E43"/>
    <w:rsid w:val="00CF6F4E"/>
    <w:rsid w:val="00CF732E"/>
    <w:rsid w:val="00CF73D1"/>
    <w:rsid w:val="00D004C3"/>
    <w:rsid w:val="00D0059E"/>
    <w:rsid w:val="00D00FF1"/>
    <w:rsid w:val="00D01058"/>
    <w:rsid w:val="00D0122E"/>
    <w:rsid w:val="00D02351"/>
    <w:rsid w:val="00D023D9"/>
    <w:rsid w:val="00D02A07"/>
    <w:rsid w:val="00D036C2"/>
    <w:rsid w:val="00D03992"/>
    <w:rsid w:val="00D03EC6"/>
    <w:rsid w:val="00D044C0"/>
    <w:rsid w:val="00D049B8"/>
    <w:rsid w:val="00D051A0"/>
    <w:rsid w:val="00D05306"/>
    <w:rsid w:val="00D05744"/>
    <w:rsid w:val="00D05A33"/>
    <w:rsid w:val="00D05B9D"/>
    <w:rsid w:val="00D06250"/>
    <w:rsid w:val="00D064EE"/>
    <w:rsid w:val="00D0793D"/>
    <w:rsid w:val="00D079E7"/>
    <w:rsid w:val="00D10E21"/>
    <w:rsid w:val="00D11021"/>
    <w:rsid w:val="00D11916"/>
    <w:rsid w:val="00D12B2A"/>
    <w:rsid w:val="00D13543"/>
    <w:rsid w:val="00D139CC"/>
    <w:rsid w:val="00D13E79"/>
    <w:rsid w:val="00D140D3"/>
    <w:rsid w:val="00D15189"/>
    <w:rsid w:val="00D152C8"/>
    <w:rsid w:val="00D166E8"/>
    <w:rsid w:val="00D16FFE"/>
    <w:rsid w:val="00D17E22"/>
    <w:rsid w:val="00D20AD2"/>
    <w:rsid w:val="00D20F3B"/>
    <w:rsid w:val="00D21513"/>
    <w:rsid w:val="00D21F6B"/>
    <w:rsid w:val="00D2237D"/>
    <w:rsid w:val="00D2316C"/>
    <w:rsid w:val="00D23BEE"/>
    <w:rsid w:val="00D24409"/>
    <w:rsid w:val="00D2500E"/>
    <w:rsid w:val="00D27F58"/>
    <w:rsid w:val="00D31727"/>
    <w:rsid w:val="00D31858"/>
    <w:rsid w:val="00D318A5"/>
    <w:rsid w:val="00D31A22"/>
    <w:rsid w:val="00D3333F"/>
    <w:rsid w:val="00D3354C"/>
    <w:rsid w:val="00D34D6A"/>
    <w:rsid w:val="00D34F58"/>
    <w:rsid w:val="00D34FC4"/>
    <w:rsid w:val="00D36060"/>
    <w:rsid w:val="00D360D8"/>
    <w:rsid w:val="00D363E8"/>
    <w:rsid w:val="00D36F21"/>
    <w:rsid w:val="00D378FB"/>
    <w:rsid w:val="00D37F01"/>
    <w:rsid w:val="00D41739"/>
    <w:rsid w:val="00D417F5"/>
    <w:rsid w:val="00D41C09"/>
    <w:rsid w:val="00D421E7"/>
    <w:rsid w:val="00D424A5"/>
    <w:rsid w:val="00D430A2"/>
    <w:rsid w:val="00D4377C"/>
    <w:rsid w:val="00D43BB1"/>
    <w:rsid w:val="00D43C47"/>
    <w:rsid w:val="00D4433E"/>
    <w:rsid w:val="00D458CD"/>
    <w:rsid w:val="00D46554"/>
    <w:rsid w:val="00D47F0E"/>
    <w:rsid w:val="00D506C4"/>
    <w:rsid w:val="00D5090D"/>
    <w:rsid w:val="00D51795"/>
    <w:rsid w:val="00D51A35"/>
    <w:rsid w:val="00D51F35"/>
    <w:rsid w:val="00D522C5"/>
    <w:rsid w:val="00D52C59"/>
    <w:rsid w:val="00D52F09"/>
    <w:rsid w:val="00D5344A"/>
    <w:rsid w:val="00D5415A"/>
    <w:rsid w:val="00D54255"/>
    <w:rsid w:val="00D543F9"/>
    <w:rsid w:val="00D54CDE"/>
    <w:rsid w:val="00D55D98"/>
    <w:rsid w:val="00D55EFE"/>
    <w:rsid w:val="00D562F8"/>
    <w:rsid w:val="00D56A84"/>
    <w:rsid w:val="00D57545"/>
    <w:rsid w:val="00D57F1D"/>
    <w:rsid w:val="00D600D0"/>
    <w:rsid w:val="00D61743"/>
    <w:rsid w:val="00D617D4"/>
    <w:rsid w:val="00D6192A"/>
    <w:rsid w:val="00D623B2"/>
    <w:rsid w:val="00D62BDD"/>
    <w:rsid w:val="00D62EBF"/>
    <w:rsid w:val="00D63406"/>
    <w:rsid w:val="00D63A0A"/>
    <w:rsid w:val="00D67D44"/>
    <w:rsid w:val="00D70222"/>
    <w:rsid w:val="00D704B8"/>
    <w:rsid w:val="00D70B60"/>
    <w:rsid w:val="00D714B6"/>
    <w:rsid w:val="00D71F4A"/>
    <w:rsid w:val="00D720CB"/>
    <w:rsid w:val="00D72695"/>
    <w:rsid w:val="00D72C39"/>
    <w:rsid w:val="00D733A2"/>
    <w:rsid w:val="00D73422"/>
    <w:rsid w:val="00D73A66"/>
    <w:rsid w:val="00D74BE8"/>
    <w:rsid w:val="00D75A53"/>
    <w:rsid w:val="00D779AA"/>
    <w:rsid w:val="00D80D65"/>
    <w:rsid w:val="00D80D74"/>
    <w:rsid w:val="00D80DEB"/>
    <w:rsid w:val="00D80EFC"/>
    <w:rsid w:val="00D80FC7"/>
    <w:rsid w:val="00D81054"/>
    <w:rsid w:val="00D82A79"/>
    <w:rsid w:val="00D833B7"/>
    <w:rsid w:val="00D83EA4"/>
    <w:rsid w:val="00D8622C"/>
    <w:rsid w:val="00D867A0"/>
    <w:rsid w:val="00D8700D"/>
    <w:rsid w:val="00D87125"/>
    <w:rsid w:val="00D90546"/>
    <w:rsid w:val="00D9168B"/>
    <w:rsid w:val="00D91948"/>
    <w:rsid w:val="00D924B0"/>
    <w:rsid w:val="00D924D4"/>
    <w:rsid w:val="00D92F0C"/>
    <w:rsid w:val="00D93229"/>
    <w:rsid w:val="00D9349B"/>
    <w:rsid w:val="00D93EF4"/>
    <w:rsid w:val="00D941DE"/>
    <w:rsid w:val="00D94799"/>
    <w:rsid w:val="00D9483B"/>
    <w:rsid w:val="00D94F15"/>
    <w:rsid w:val="00D95005"/>
    <w:rsid w:val="00D9626C"/>
    <w:rsid w:val="00D9762D"/>
    <w:rsid w:val="00DA0E3E"/>
    <w:rsid w:val="00DA1405"/>
    <w:rsid w:val="00DA1602"/>
    <w:rsid w:val="00DA1C46"/>
    <w:rsid w:val="00DA28FE"/>
    <w:rsid w:val="00DA3AB5"/>
    <w:rsid w:val="00DA40B1"/>
    <w:rsid w:val="00DA4B56"/>
    <w:rsid w:val="00DA734B"/>
    <w:rsid w:val="00DA7C22"/>
    <w:rsid w:val="00DB06A7"/>
    <w:rsid w:val="00DB08E7"/>
    <w:rsid w:val="00DB130C"/>
    <w:rsid w:val="00DB14ED"/>
    <w:rsid w:val="00DB2C38"/>
    <w:rsid w:val="00DB3066"/>
    <w:rsid w:val="00DB306A"/>
    <w:rsid w:val="00DB3CC8"/>
    <w:rsid w:val="00DB3EEE"/>
    <w:rsid w:val="00DB4C97"/>
    <w:rsid w:val="00DB5182"/>
    <w:rsid w:val="00DB53CB"/>
    <w:rsid w:val="00DB6DB0"/>
    <w:rsid w:val="00DB6E3C"/>
    <w:rsid w:val="00DB7369"/>
    <w:rsid w:val="00DC06FF"/>
    <w:rsid w:val="00DC071A"/>
    <w:rsid w:val="00DC121B"/>
    <w:rsid w:val="00DC1DBB"/>
    <w:rsid w:val="00DC1E39"/>
    <w:rsid w:val="00DC2041"/>
    <w:rsid w:val="00DC2458"/>
    <w:rsid w:val="00DC26E2"/>
    <w:rsid w:val="00DC2C44"/>
    <w:rsid w:val="00DC2D14"/>
    <w:rsid w:val="00DC32DF"/>
    <w:rsid w:val="00DC3FBB"/>
    <w:rsid w:val="00DC4699"/>
    <w:rsid w:val="00DC4E26"/>
    <w:rsid w:val="00DC4FC8"/>
    <w:rsid w:val="00DC5476"/>
    <w:rsid w:val="00DC5AF5"/>
    <w:rsid w:val="00DC67B5"/>
    <w:rsid w:val="00DC6C1F"/>
    <w:rsid w:val="00DC711E"/>
    <w:rsid w:val="00DC75CA"/>
    <w:rsid w:val="00DD09CF"/>
    <w:rsid w:val="00DD0C12"/>
    <w:rsid w:val="00DD176A"/>
    <w:rsid w:val="00DD378D"/>
    <w:rsid w:val="00DD509C"/>
    <w:rsid w:val="00DD50D3"/>
    <w:rsid w:val="00DD5350"/>
    <w:rsid w:val="00DD5C67"/>
    <w:rsid w:val="00DD633E"/>
    <w:rsid w:val="00DD6AF6"/>
    <w:rsid w:val="00DD7038"/>
    <w:rsid w:val="00DD777C"/>
    <w:rsid w:val="00DD78D2"/>
    <w:rsid w:val="00DD7C82"/>
    <w:rsid w:val="00DE01AB"/>
    <w:rsid w:val="00DE01B6"/>
    <w:rsid w:val="00DE047F"/>
    <w:rsid w:val="00DE0BFD"/>
    <w:rsid w:val="00DE0F8F"/>
    <w:rsid w:val="00DE1753"/>
    <w:rsid w:val="00DE1ADC"/>
    <w:rsid w:val="00DE1FBF"/>
    <w:rsid w:val="00DE1FCD"/>
    <w:rsid w:val="00DE2B0B"/>
    <w:rsid w:val="00DE3563"/>
    <w:rsid w:val="00DE4BEA"/>
    <w:rsid w:val="00DE4F81"/>
    <w:rsid w:val="00DE506F"/>
    <w:rsid w:val="00DE57D4"/>
    <w:rsid w:val="00DE5CF7"/>
    <w:rsid w:val="00DE7226"/>
    <w:rsid w:val="00DE7AB4"/>
    <w:rsid w:val="00DE7EAD"/>
    <w:rsid w:val="00DF2331"/>
    <w:rsid w:val="00DF2782"/>
    <w:rsid w:val="00DF2A91"/>
    <w:rsid w:val="00DF2BBE"/>
    <w:rsid w:val="00DF2BF6"/>
    <w:rsid w:val="00DF2C33"/>
    <w:rsid w:val="00DF31CA"/>
    <w:rsid w:val="00DF3565"/>
    <w:rsid w:val="00DF3749"/>
    <w:rsid w:val="00DF407B"/>
    <w:rsid w:val="00DF55D4"/>
    <w:rsid w:val="00DF620C"/>
    <w:rsid w:val="00DF6F05"/>
    <w:rsid w:val="00DF7F12"/>
    <w:rsid w:val="00E0074F"/>
    <w:rsid w:val="00E01062"/>
    <w:rsid w:val="00E010F0"/>
    <w:rsid w:val="00E01EB9"/>
    <w:rsid w:val="00E024EF"/>
    <w:rsid w:val="00E02D39"/>
    <w:rsid w:val="00E03105"/>
    <w:rsid w:val="00E031FF"/>
    <w:rsid w:val="00E04AE7"/>
    <w:rsid w:val="00E058C6"/>
    <w:rsid w:val="00E05911"/>
    <w:rsid w:val="00E077F0"/>
    <w:rsid w:val="00E078FA"/>
    <w:rsid w:val="00E07AA3"/>
    <w:rsid w:val="00E1180E"/>
    <w:rsid w:val="00E12AB3"/>
    <w:rsid w:val="00E1311E"/>
    <w:rsid w:val="00E136A0"/>
    <w:rsid w:val="00E1416C"/>
    <w:rsid w:val="00E14A73"/>
    <w:rsid w:val="00E14E2D"/>
    <w:rsid w:val="00E1522A"/>
    <w:rsid w:val="00E15CC6"/>
    <w:rsid w:val="00E15D68"/>
    <w:rsid w:val="00E166CC"/>
    <w:rsid w:val="00E16F0C"/>
    <w:rsid w:val="00E17828"/>
    <w:rsid w:val="00E17A88"/>
    <w:rsid w:val="00E17C03"/>
    <w:rsid w:val="00E2026E"/>
    <w:rsid w:val="00E204C5"/>
    <w:rsid w:val="00E204D3"/>
    <w:rsid w:val="00E211ED"/>
    <w:rsid w:val="00E2304B"/>
    <w:rsid w:val="00E23CEE"/>
    <w:rsid w:val="00E23DF5"/>
    <w:rsid w:val="00E24010"/>
    <w:rsid w:val="00E2462E"/>
    <w:rsid w:val="00E25B38"/>
    <w:rsid w:val="00E265A8"/>
    <w:rsid w:val="00E2688F"/>
    <w:rsid w:val="00E26ADB"/>
    <w:rsid w:val="00E276EF"/>
    <w:rsid w:val="00E27DE9"/>
    <w:rsid w:val="00E3076A"/>
    <w:rsid w:val="00E30ACC"/>
    <w:rsid w:val="00E30DBE"/>
    <w:rsid w:val="00E313BF"/>
    <w:rsid w:val="00E31568"/>
    <w:rsid w:val="00E31CC1"/>
    <w:rsid w:val="00E31CF5"/>
    <w:rsid w:val="00E32786"/>
    <w:rsid w:val="00E35449"/>
    <w:rsid w:val="00E355A8"/>
    <w:rsid w:val="00E357A1"/>
    <w:rsid w:val="00E35803"/>
    <w:rsid w:val="00E36010"/>
    <w:rsid w:val="00E36570"/>
    <w:rsid w:val="00E3671B"/>
    <w:rsid w:val="00E3700F"/>
    <w:rsid w:val="00E379C4"/>
    <w:rsid w:val="00E37FC2"/>
    <w:rsid w:val="00E401FB"/>
    <w:rsid w:val="00E406AD"/>
    <w:rsid w:val="00E407EB"/>
    <w:rsid w:val="00E40BBC"/>
    <w:rsid w:val="00E4121B"/>
    <w:rsid w:val="00E43DE3"/>
    <w:rsid w:val="00E453A1"/>
    <w:rsid w:val="00E45689"/>
    <w:rsid w:val="00E45EA4"/>
    <w:rsid w:val="00E50207"/>
    <w:rsid w:val="00E50375"/>
    <w:rsid w:val="00E5134C"/>
    <w:rsid w:val="00E51ECD"/>
    <w:rsid w:val="00E51FEF"/>
    <w:rsid w:val="00E52AFF"/>
    <w:rsid w:val="00E53E5E"/>
    <w:rsid w:val="00E53F3F"/>
    <w:rsid w:val="00E53FD0"/>
    <w:rsid w:val="00E54239"/>
    <w:rsid w:val="00E549F6"/>
    <w:rsid w:val="00E54B54"/>
    <w:rsid w:val="00E54D05"/>
    <w:rsid w:val="00E567BC"/>
    <w:rsid w:val="00E56BF7"/>
    <w:rsid w:val="00E56CA8"/>
    <w:rsid w:val="00E572E4"/>
    <w:rsid w:val="00E57813"/>
    <w:rsid w:val="00E57922"/>
    <w:rsid w:val="00E57B54"/>
    <w:rsid w:val="00E6000B"/>
    <w:rsid w:val="00E60882"/>
    <w:rsid w:val="00E6144C"/>
    <w:rsid w:val="00E61724"/>
    <w:rsid w:val="00E63FD9"/>
    <w:rsid w:val="00E64438"/>
    <w:rsid w:val="00E64593"/>
    <w:rsid w:val="00E646AA"/>
    <w:rsid w:val="00E64857"/>
    <w:rsid w:val="00E64FEA"/>
    <w:rsid w:val="00E6560A"/>
    <w:rsid w:val="00E66575"/>
    <w:rsid w:val="00E6662D"/>
    <w:rsid w:val="00E66672"/>
    <w:rsid w:val="00E67BE6"/>
    <w:rsid w:val="00E67D87"/>
    <w:rsid w:val="00E7029D"/>
    <w:rsid w:val="00E70615"/>
    <w:rsid w:val="00E708FB"/>
    <w:rsid w:val="00E70959"/>
    <w:rsid w:val="00E70A81"/>
    <w:rsid w:val="00E7141A"/>
    <w:rsid w:val="00E7201B"/>
    <w:rsid w:val="00E720D5"/>
    <w:rsid w:val="00E737EF"/>
    <w:rsid w:val="00E744E0"/>
    <w:rsid w:val="00E74791"/>
    <w:rsid w:val="00E74C08"/>
    <w:rsid w:val="00E74F8F"/>
    <w:rsid w:val="00E75C6A"/>
    <w:rsid w:val="00E762E3"/>
    <w:rsid w:val="00E76F26"/>
    <w:rsid w:val="00E77874"/>
    <w:rsid w:val="00E80615"/>
    <w:rsid w:val="00E8082C"/>
    <w:rsid w:val="00E80E7E"/>
    <w:rsid w:val="00E80F92"/>
    <w:rsid w:val="00E812EF"/>
    <w:rsid w:val="00E8199F"/>
    <w:rsid w:val="00E82190"/>
    <w:rsid w:val="00E82CD7"/>
    <w:rsid w:val="00E836CB"/>
    <w:rsid w:val="00E85E6A"/>
    <w:rsid w:val="00E86035"/>
    <w:rsid w:val="00E86AA2"/>
    <w:rsid w:val="00E87019"/>
    <w:rsid w:val="00E87941"/>
    <w:rsid w:val="00E87F0C"/>
    <w:rsid w:val="00E901BE"/>
    <w:rsid w:val="00E90A65"/>
    <w:rsid w:val="00E91028"/>
    <w:rsid w:val="00E916D6"/>
    <w:rsid w:val="00E91A1D"/>
    <w:rsid w:val="00E9295D"/>
    <w:rsid w:val="00E95325"/>
    <w:rsid w:val="00E95824"/>
    <w:rsid w:val="00E97EAC"/>
    <w:rsid w:val="00EA089E"/>
    <w:rsid w:val="00EA12CC"/>
    <w:rsid w:val="00EA142E"/>
    <w:rsid w:val="00EA1FB3"/>
    <w:rsid w:val="00EA2736"/>
    <w:rsid w:val="00EA3679"/>
    <w:rsid w:val="00EA3DB8"/>
    <w:rsid w:val="00EA43E1"/>
    <w:rsid w:val="00EA4413"/>
    <w:rsid w:val="00EA4F52"/>
    <w:rsid w:val="00EA5668"/>
    <w:rsid w:val="00EA6C28"/>
    <w:rsid w:val="00EA7019"/>
    <w:rsid w:val="00EA74C7"/>
    <w:rsid w:val="00EB0668"/>
    <w:rsid w:val="00EB26D9"/>
    <w:rsid w:val="00EB2878"/>
    <w:rsid w:val="00EB2E95"/>
    <w:rsid w:val="00EB2EF5"/>
    <w:rsid w:val="00EB3593"/>
    <w:rsid w:val="00EB3C3D"/>
    <w:rsid w:val="00EB3F4C"/>
    <w:rsid w:val="00EB485B"/>
    <w:rsid w:val="00EB53C7"/>
    <w:rsid w:val="00EB66D5"/>
    <w:rsid w:val="00EB6F88"/>
    <w:rsid w:val="00EB7148"/>
    <w:rsid w:val="00EC13CB"/>
    <w:rsid w:val="00EC15C1"/>
    <w:rsid w:val="00EC1A5B"/>
    <w:rsid w:val="00EC2482"/>
    <w:rsid w:val="00EC2C53"/>
    <w:rsid w:val="00EC37FE"/>
    <w:rsid w:val="00EC4638"/>
    <w:rsid w:val="00EC5295"/>
    <w:rsid w:val="00EC607E"/>
    <w:rsid w:val="00EC6182"/>
    <w:rsid w:val="00EC61F1"/>
    <w:rsid w:val="00EC6940"/>
    <w:rsid w:val="00EC7441"/>
    <w:rsid w:val="00EC7959"/>
    <w:rsid w:val="00EC7F15"/>
    <w:rsid w:val="00ED0D78"/>
    <w:rsid w:val="00ED10E5"/>
    <w:rsid w:val="00ED1564"/>
    <w:rsid w:val="00ED1B02"/>
    <w:rsid w:val="00ED2A69"/>
    <w:rsid w:val="00ED2B31"/>
    <w:rsid w:val="00ED4B22"/>
    <w:rsid w:val="00ED4D4F"/>
    <w:rsid w:val="00ED518A"/>
    <w:rsid w:val="00ED63B2"/>
    <w:rsid w:val="00ED673F"/>
    <w:rsid w:val="00ED6A5E"/>
    <w:rsid w:val="00ED74F9"/>
    <w:rsid w:val="00EE03F8"/>
    <w:rsid w:val="00EE0CDD"/>
    <w:rsid w:val="00EE1324"/>
    <w:rsid w:val="00EE2663"/>
    <w:rsid w:val="00EE365F"/>
    <w:rsid w:val="00EE410E"/>
    <w:rsid w:val="00EE47DB"/>
    <w:rsid w:val="00EE4CC2"/>
    <w:rsid w:val="00EE5479"/>
    <w:rsid w:val="00EE5A07"/>
    <w:rsid w:val="00EE6079"/>
    <w:rsid w:val="00EE6992"/>
    <w:rsid w:val="00EE702E"/>
    <w:rsid w:val="00EE733A"/>
    <w:rsid w:val="00EF2BCB"/>
    <w:rsid w:val="00EF2FDB"/>
    <w:rsid w:val="00EF32D3"/>
    <w:rsid w:val="00EF373C"/>
    <w:rsid w:val="00EF417A"/>
    <w:rsid w:val="00EF4533"/>
    <w:rsid w:val="00EF4925"/>
    <w:rsid w:val="00EF4958"/>
    <w:rsid w:val="00EF4B29"/>
    <w:rsid w:val="00EF4B8B"/>
    <w:rsid w:val="00EF5178"/>
    <w:rsid w:val="00EF54C1"/>
    <w:rsid w:val="00EF5D17"/>
    <w:rsid w:val="00EF5DE9"/>
    <w:rsid w:val="00EF720B"/>
    <w:rsid w:val="00EF7299"/>
    <w:rsid w:val="00EF732C"/>
    <w:rsid w:val="00F002BC"/>
    <w:rsid w:val="00F01AF3"/>
    <w:rsid w:val="00F02353"/>
    <w:rsid w:val="00F02672"/>
    <w:rsid w:val="00F02D14"/>
    <w:rsid w:val="00F03DC4"/>
    <w:rsid w:val="00F041B8"/>
    <w:rsid w:val="00F04F9A"/>
    <w:rsid w:val="00F05F13"/>
    <w:rsid w:val="00F06BCB"/>
    <w:rsid w:val="00F0781F"/>
    <w:rsid w:val="00F07836"/>
    <w:rsid w:val="00F10B23"/>
    <w:rsid w:val="00F11AF1"/>
    <w:rsid w:val="00F11EC1"/>
    <w:rsid w:val="00F127DB"/>
    <w:rsid w:val="00F12A57"/>
    <w:rsid w:val="00F12C23"/>
    <w:rsid w:val="00F13099"/>
    <w:rsid w:val="00F134FA"/>
    <w:rsid w:val="00F13601"/>
    <w:rsid w:val="00F1459F"/>
    <w:rsid w:val="00F15897"/>
    <w:rsid w:val="00F16EDB"/>
    <w:rsid w:val="00F174CB"/>
    <w:rsid w:val="00F179AD"/>
    <w:rsid w:val="00F17D04"/>
    <w:rsid w:val="00F21062"/>
    <w:rsid w:val="00F2182F"/>
    <w:rsid w:val="00F21B38"/>
    <w:rsid w:val="00F2279C"/>
    <w:rsid w:val="00F22962"/>
    <w:rsid w:val="00F22B6F"/>
    <w:rsid w:val="00F23206"/>
    <w:rsid w:val="00F234B6"/>
    <w:rsid w:val="00F23DC6"/>
    <w:rsid w:val="00F24024"/>
    <w:rsid w:val="00F24027"/>
    <w:rsid w:val="00F24AB5"/>
    <w:rsid w:val="00F250C1"/>
    <w:rsid w:val="00F25DA2"/>
    <w:rsid w:val="00F2657C"/>
    <w:rsid w:val="00F27BF5"/>
    <w:rsid w:val="00F27C75"/>
    <w:rsid w:val="00F31367"/>
    <w:rsid w:val="00F319D3"/>
    <w:rsid w:val="00F32BC8"/>
    <w:rsid w:val="00F32DFE"/>
    <w:rsid w:val="00F33DC0"/>
    <w:rsid w:val="00F33DD9"/>
    <w:rsid w:val="00F33FE8"/>
    <w:rsid w:val="00F349CB"/>
    <w:rsid w:val="00F34A6D"/>
    <w:rsid w:val="00F35479"/>
    <w:rsid w:val="00F35CD3"/>
    <w:rsid w:val="00F35DC4"/>
    <w:rsid w:val="00F35F0D"/>
    <w:rsid w:val="00F360E8"/>
    <w:rsid w:val="00F36D97"/>
    <w:rsid w:val="00F373F1"/>
    <w:rsid w:val="00F377C0"/>
    <w:rsid w:val="00F400A2"/>
    <w:rsid w:val="00F404EB"/>
    <w:rsid w:val="00F406D7"/>
    <w:rsid w:val="00F408E7"/>
    <w:rsid w:val="00F415DB"/>
    <w:rsid w:val="00F4231F"/>
    <w:rsid w:val="00F42363"/>
    <w:rsid w:val="00F43271"/>
    <w:rsid w:val="00F43516"/>
    <w:rsid w:val="00F43768"/>
    <w:rsid w:val="00F43A77"/>
    <w:rsid w:val="00F444D8"/>
    <w:rsid w:val="00F4522C"/>
    <w:rsid w:val="00F45A88"/>
    <w:rsid w:val="00F45D51"/>
    <w:rsid w:val="00F46855"/>
    <w:rsid w:val="00F47552"/>
    <w:rsid w:val="00F50384"/>
    <w:rsid w:val="00F50952"/>
    <w:rsid w:val="00F50E87"/>
    <w:rsid w:val="00F51343"/>
    <w:rsid w:val="00F515F2"/>
    <w:rsid w:val="00F516B7"/>
    <w:rsid w:val="00F5198C"/>
    <w:rsid w:val="00F52664"/>
    <w:rsid w:val="00F531EE"/>
    <w:rsid w:val="00F537D0"/>
    <w:rsid w:val="00F53E3E"/>
    <w:rsid w:val="00F54842"/>
    <w:rsid w:val="00F54884"/>
    <w:rsid w:val="00F55072"/>
    <w:rsid w:val="00F555B0"/>
    <w:rsid w:val="00F55C3F"/>
    <w:rsid w:val="00F55F5E"/>
    <w:rsid w:val="00F5674A"/>
    <w:rsid w:val="00F60419"/>
    <w:rsid w:val="00F60437"/>
    <w:rsid w:val="00F6183B"/>
    <w:rsid w:val="00F61F65"/>
    <w:rsid w:val="00F622AE"/>
    <w:rsid w:val="00F63553"/>
    <w:rsid w:val="00F63E60"/>
    <w:rsid w:val="00F64F27"/>
    <w:rsid w:val="00F65191"/>
    <w:rsid w:val="00F65AC4"/>
    <w:rsid w:val="00F66268"/>
    <w:rsid w:val="00F6630A"/>
    <w:rsid w:val="00F67487"/>
    <w:rsid w:val="00F706F3"/>
    <w:rsid w:val="00F72224"/>
    <w:rsid w:val="00F723F1"/>
    <w:rsid w:val="00F72502"/>
    <w:rsid w:val="00F73B0E"/>
    <w:rsid w:val="00F7468A"/>
    <w:rsid w:val="00F7595C"/>
    <w:rsid w:val="00F75E0D"/>
    <w:rsid w:val="00F75F47"/>
    <w:rsid w:val="00F76175"/>
    <w:rsid w:val="00F767A3"/>
    <w:rsid w:val="00F771FF"/>
    <w:rsid w:val="00F77215"/>
    <w:rsid w:val="00F77253"/>
    <w:rsid w:val="00F773E6"/>
    <w:rsid w:val="00F7759F"/>
    <w:rsid w:val="00F7768C"/>
    <w:rsid w:val="00F77990"/>
    <w:rsid w:val="00F77C81"/>
    <w:rsid w:val="00F77F1A"/>
    <w:rsid w:val="00F80016"/>
    <w:rsid w:val="00F80733"/>
    <w:rsid w:val="00F814E0"/>
    <w:rsid w:val="00F816D0"/>
    <w:rsid w:val="00F8196C"/>
    <w:rsid w:val="00F819C9"/>
    <w:rsid w:val="00F81E13"/>
    <w:rsid w:val="00F8228D"/>
    <w:rsid w:val="00F82DB4"/>
    <w:rsid w:val="00F832A8"/>
    <w:rsid w:val="00F854C3"/>
    <w:rsid w:val="00F858B9"/>
    <w:rsid w:val="00F86289"/>
    <w:rsid w:val="00F8746A"/>
    <w:rsid w:val="00F878B4"/>
    <w:rsid w:val="00F91823"/>
    <w:rsid w:val="00F93088"/>
    <w:rsid w:val="00F94B28"/>
    <w:rsid w:val="00F95A33"/>
    <w:rsid w:val="00F96507"/>
    <w:rsid w:val="00F96F0B"/>
    <w:rsid w:val="00F97748"/>
    <w:rsid w:val="00F97A8B"/>
    <w:rsid w:val="00FA0200"/>
    <w:rsid w:val="00FA0FFD"/>
    <w:rsid w:val="00FA1412"/>
    <w:rsid w:val="00FA218F"/>
    <w:rsid w:val="00FA2A15"/>
    <w:rsid w:val="00FA2EC5"/>
    <w:rsid w:val="00FA2EEF"/>
    <w:rsid w:val="00FA4493"/>
    <w:rsid w:val="00FA46AC"/>
    <w:rsid w:val="00FA4764"/>
    <w:rsid w:val="00FA4F2C"/>
    <w:rsid w:val="00FA5A50"/>
    <w:rsid w:val="00FA6401"/>
    <w:rsid w:val="00FA6A6A"/>
    <w:rsid w:val="00FA6BE9"/>
    <w:rsid w:val="00FA70D7"/>
    <w:rsid w:val="00FA7CA8"/>
    <w:rsid w:val="00FB0E37"/>
    <w:rsid w:val="00FB112E"/>
    <w:rsid w:val="00FB18FF"/>
    <w:rsid w:val="00FB1B57"/>
    <w:rsid w:val="00FB1B8F"/>
    <w:rsid w:val="00FB2F82"/>
    <w:rsid w:val="00FB325B"/>
    <w:rsid w:val="00FB3826"/>
    <w:rsid w:val="00FB3A87"/>
    <w:rsid w:val="00FB3D97"/>
    <w:rsid w:val="00FB4077"/>
    <w:rsid w:val="00FB40AD"/>
    <w:rsid w:val="00FB445C"/>
    <w:rsid w:val="00FB4894"/>
    <w:rsid w:val="00FB77BF"/>
    <w:rsid w:val="00FB78A7"/>
    <w:rsid w:val="00FB7DAE"/>
    <w:rsid w:val="00FC0E66"/>
    <w:rsid w:val="00FC178B"/>
    <w:rsid w:val="00FC1875"/>
    <w:rsid w:val="00FC2B27"/>
    <w:rsid w:val="00FC2DCE"/>
    <w:rsid w:val="00FC2ECB"/>
    <w:rsid w:val="00FC2F44"/>
    <w:rsid w:val="00FC30EB"/>
    <w:rsid w:val="00FC3E39"/>
    <w:rsid w:val="00FC572E"/>
    <w:rsid w:val="00FC5928"/>
    <w:rsid w:val="00FC613B"/>
    <w:rsid w:val="00FC69F6"/>
    <w:rsid w:val="00FC7140"/>
    <w:rsid w:val="00FD01B4"/>
    <w:rsid w:val="00FD0F43"/>
    <w:rsid w:val="00FD1187"/>
    <w:rsid w:val="00FD1260"/>
    <w:rsid w:val="00FD1A71"/>
    <w:rsid w:val="00FD1A9C"/>
    <w:rsid w:val="00FD1FC8"/>
    <w:rsid w:val="00FD22C0"/>
    <w:rsid w:val="00FD2A1A"/>
    <w:rsid w:val="00FD2B4F"/>
    <w:rsid w:val="00FD2FEE"/>
    <w:rsid w:val="00FD39D8"/>
    <w:rsid w:val="00FD3C94"/>
    <w:rsid w:val="00FD3FB8"/>
    <w:rsid w:val="00FD4038"/>
    <w:rsid w:val="00FD431E"/>
    <w:rsid w:val="00FD44E3"/>
    <w:rsid w:val="00FD4AF9"/>
    <w:rsid w:val="00FD543B"/>
    <w:rsid w:val="00FD635D"/>
    <w:rsid w:val="00FD68C2"/>
    <w:rsid w:val="00FD6BAE"/>
    <w:rsid w:val="00FD6FBB"/>
    <w:rsid w:val="00FD7317"/>
    <w:rsid w:val="00FD74BC"/>
    <w:rsid w:val="00FD768C"/>
    <w:rsid w:val="00FD7F59"/>
    <w:rsid w:val="00FE00E6"/>
    <w:rsid w:val="00FE0760"/>
    <w:rsid w:val="00FE08FC"/>
    <w:rsid w:val="00FE1AF1"/>
    <w:rsid w:val="00FE205F"/>
    <w:rsid w:val="00FE2427"/>
    <w:rsid w:val="00FE356F"/>
    <w:rsid w:val="00FE3FFD"/>
    <w:rsid w:val="00FE4788"/>
    <w:rsid w:val="00FE4A36"/>
    <w:rsid w:val="00FE4E79"/>
    <w:rsid w:val="00FE6335"/>
    <w:rsid w:val="00FE6510"/>
    <w:rsid w:val="00FE72BC"/>
    <w:rsid w:val="00FE73E3"/>
    <w:rsid w:val="00FE7FAA"/>
    <w:rsid w:val="00FF0118"/>
    <w:rsid w:val="00FF1017"/>
    <w:rsid w:val="00FF2813"/>
    <w:rsid w:val="00FF3073"/>
    <w:rsid w:val="00FF31D1"/>
    <w:rsid w:val="00FF3F8D"/>
    <w:rsid w:val="00FF3F9C"/>
    <w:rsid w:val="00FF4026"/>
    <w:rsid w:val="00FF4954"/>
    <w:rsid w:val="00FF4CF8"/>
    <w:rsid w:val="00FF5DA5"/>
    <w:rsid w:val="00FF5FC5"/>
    <w:rsid w:val="00FF616D"/>
    <w:rsid w:val="00FF68C7"/>
    <w:rsid w:val="00FF6E70"/>
    <w:rsid w:val="0529B767"/>
    <w:rsid w:val="05C9406B"/>
    <w:rsid w:val="0932AF2B"/>
    <w:rsid w:val="0A19A47C"/>
    <w:rsid w:val="0A4B019E"/>
    <w:rsid w:val="0BCB0175"/>
    <w:rsid w:val="0E9C0825"/>
    <w:rsid w:val="0FCB51AD"/>
    <w:rsid w:val="18B6D9C5"/>
    <w:rsid w:val="19407382"/>
    <w:rsid w:val="1A2F30CE"/>
    <w:rsid w:val="1A7B52A5"/>
    <w:rsid w:val="1B840600"/>
    <w:rsid w:val="1C4879C9"/>
    <w:rsid w:val="1CA1C694"/>
    <w:rsid w:val="1DDF8BC2"/>
    <w:rsid w:val="23FA8C93"/>
    <w:rsid w:val="246B174D"/>
    <w:rsid w:val="27C9FD9D"/>
    <w:rsid w:val="28071A66"/>
    <w:rsid w:val="2A3C740A"/>
    <w:rsid w:val="2AD783F1"/>
    <w:rsid w:val="2B076696"/>
    <w:rsid w:val="31BD8FF5"/>
    <w:rsid w:val="33023BC9"/>
    <w:rsid w:val="35332A2C"/>
    <w:rsid w:val="3AADCE80"/>
    <w:rsid w:val="3AD761D2"/>
    <w:rsid w:val="3E773797"/>
    <w:rsid w:val="430857F9"/>
    <w:rsid w:val="44531D9B"/>
    <w:rsid w:val="469FA348"/>
    <w:rsid w:val="49C6E80B"/>
    <w:rsid w:val="4CE6D4CE"/>
    <w:rsid w:val="53D38091"/>
    <w:rsid w:val="54433106"/>
    <w:rsid w:val="576FB5C2"/>
    <w:rsid w:val="58231302"/>
    <w:rsid w:val="5946F487"/>
    <w:rsid w:val="5A0474CF"/>
    <w:rsid w:val="62A8084E"/>
    <w:rsid w:val="6C98D187"/>
    <w:rsid w:val="6DD2426D"/>
    <w:rsid w:val="718DD100"/>
    <w:rsid w:val="7684B8B4"/>
    <w:rsid w:val="7F7E67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4B8455C5-7147-409D-9EE5-B3DF55B9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6F7D5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link w:val="ListContinueChar"/>
    <w:qFormat/>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1"/>
      </w:numPr>
    </w:pPr>
    <w:rPr>
      <w:sz w:val="20"/>
      <w:szCs w:val="20"/>
    </w:rPr>
  </w:style>
  <w:style w:type="character" w:styleId="Strong">
    <w:name w:val="Strong"/>
    <w:qFormat/>
    <w:rsid w:val="008758B4"/>
    <w:rPr>
      <w:b/>
      <w:bCs/>
    </w:rPr>
  </w:style>
  <w:style w:type="paragraph" w:styleId="FootnoteText">
    <w:name w:val="footnote text"/>
    <w:basedOn w:val="Normal"/>
    <w:link w:val="FootnoteTextChar"/>
    <w:rsid w:val="00184144"/>
    <w:pPr>
      <w:spacing w:after="220"/>
    </w:pPr>
    <w:rPr>
      <w:sz w:val="20"/>
      <w:szCs w:val="20"/>
    </w:rPr>
  </w:style>
  <w:style w:type="character" w:styleId="FootnoteReference">
    <w:name w:val="footnote reference"/>
    <w:uiPriority w:val="99"/>
    <w:qFormat/>
    <w:rsid w:val="00184144"/>
    <w:rPr>
      <w:vertAlign w:val="superscript"/>
    </w:rPr>
  </w:style>
  <w:style w:type="paragraph" w:styleId="ListNumber3">
    <w:name w:val="List Number 3"/>
    <w:basedOn w:val="Normal"/>
    <w:rsid w:val="0034544B"/>
    <w:pPr>
      <w:numPr>
        <w:numId w:val="2"/>
      </w:numPr>
    </w:pPr>
  </w:style>
  <w:style w:type="paragraph" w:styleId="ListBullet2">
    <w:name w:val="List Bullet 2"/>
    <w:basedOn w:val="Normal"/>
    <w:autoRedefine/>
    <w:rsid w:val="0034544B"/>
    <w:pPr>
      <w:numPr>
        <w:numId w:val="4"/>
      </w:numPr>
      <w:spacing w:after="220"/>
      <w:jc w:val="both"/>
    </w:pPr>
    <w:rPr>
      <w:i/>
      <w:color w:val="000000"/>
      <w:sz w:val="22"/>
      <w:szCs w:val="20"/>
    </w:rPr>
  </w:style>
  <w:style w:type="paragraph" w:styleId="ListNumber">
    <w:name w:val="List Number"/>
    <w:basedOn w:val="Normal"/>
    <w:rsid w:val="00452842"/>
    <w:pPr>
      <w:numPr>
        <w:numId w:val="3"/>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3371CB"/>
    <w:rPr>
      <w:sz w:val="24"/>
      <w:szCs w:val="24"/>
    </w:rPr>
  </w:style>
  <w:style w:type="character" w:styleId="CommentReference">
    <w:name w:val="annotation reference"/>
    <w:basedOn w:val="DefaultParagraphFont"/>
    <w:semiHidden/>
    <w:unhideWhenUsed/>
    <w:rsid w:val="00B80398"/>
    <w:rPr>
      <w:sz w:val="16"/>
      <w:szCs w:val="16"/>
    </w:rPr>
  </w:style>
  <w:style w:type="paragraph" w:styleId="CommentText">
    <w:name w:val="annotation text"/>
    <w:basedOn w:val="Normal"/>
    <w:link w:val="CommentTextChar"/>
    <w:unhideWhenUsed/>
    <w:rsid w:val="00B80398"/>
    <w:rPr>
      <w:sz w:val="20"/>
      <w:szCs w:val="20"/>
    </w:rPr>
  </w:style>
  <w:style w:type="character" w:customStyle="1" w:styleId="CommentTextChar">
    <w:name w:val="Comment Text Char"/>
    <w:basedOn w:val="DefaultParagraphFont"/>
    <w:link w:val="CommentText"/>
    <w:rsid w:val="00B80398"/>
  </w:style>
  <w:style w:type="paragraph" w:styleId="CommentSubject">
    <w:name w:val="annotation subject"/>
    <w:basedOn w:val="CommentText"/>
    <w:next w:val="CommentText"/>
    <w:link w:val="CommentSubjectChar"/>
    <w:semiHidden/>
    <w:unhideWhenUsed/>
    <w:rsid w:val="00B80398"/>
    <w:rPr>
      <w:b/>
      <w:bCs/>
    </w:rPr>
  </w:style>
  <w:style w:type="character" w:customStyle="1" w:styleId="CommentSubjectChar">
    <w:name w:val="Comment Subject Char"/>
    <w:basedOn w:val="CommentTextChar"/>
    <w:link w:val="CommentSubject"/>
    <w:semiHidden/>
    <w:rsid w:val="00B80398"/>
    <w:rPr>
      <w:b/>
      <w:bCs/>
    </w:rPr>
  </w:style>
  <w:style w:type="paragraph" w:styleId="ListParagraph">
    <w:name w:val="List Paragraph"/>
    <w:basedOn w:val="Normal"/>
    <w:uiPriority w:val="34"/>
    <w:qFormat/>
    <w:rsid w:val="004836C4"/>
    <w:pPr>
      <w:ind w:left="720"/>
      <w:contextualSpacing/>
    </w:pPr>
  </w:style>
  <w:style w:type="table" w:styleId="TableGrid">
    <w:name w:val="Table Grid"/>
    <w:basedOn w:val="TableNormal"/>
    <w:rsid w:val="00756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6F7D5B"/>
    <w:rPr>
      <w:rFonts w:asciiTheme="majorHAnsi" w:eastAsiaTheme="majorEastAsia" w:hAnsiTheme="majorHAnsi" w:cstheme="majorBidi"/>
      <w:i/>
      <w:iCs/>
      <w:color w:val="365F91" w:themeColor="accent1" w:themeShade="BF"/>
      <w:sz w:val="24"/>
      <w:szCs w:val="24"/>
    </w:rPr>
  </w:style>
  <w:style w:type="paragraph" w:styleId="BodyTextIndent">
    <w:name w:val="Body Text Indent"/>
    <w:basedOn w:val="Normal"/>
    <w:link w:val="BodyTextIndentChar"/>
    <w:unhideWhenUsed/>
    <w:rsid w:val="00A818A1"/>
    <w:pPr>
      <w:spacing w:after="120"/>
      <w:ind w:left="360"/>
    </w:pPr>
  </w:style>
  <w:style w:type="character" w:customStyle="1" w:styleId="BodyTextIndentChar">
    <w:name w:val="Body Text Indent Char"/>
    <w:basedOn w:val="DefaultParagraphFont"/>
    <w:link w:val="BodyTextIndent"/>
    <w:rsid w:val="00A818A1"/>
    <w:rPr>
      <w:sz w:val="24"/>
      <w:szCs w:val="24"/>
    </w:rPr>
  </w:style>
  <w:style w:type="paragraph" w:styleId="Caption">
    <w:name w:val="caption"/>
    <w:basedOn w:val="Normal"/>
    <w:next w:val="Normal"/>
    <w:qFormat/>
    <w:rsid w:val="00315D2C"/>
    <w:pPr>
      <w:spacing w:before="120" w:after="120"/>
      <w:jc w:val="both"/>
    </w:pPr>
    <w:rPr>
      <w:b/>
      <w:sz w:val="20"/>
      <w:szCs w:val="20"/>
    </w:rPr>
  </w:style>
  <w:style w:type="character" w:customStyle="1" w:styleId="FootnoteTextChar">
    <w:name w:val="Footnote Text Char"/>
    <w:basedOn w:val="DefaultParagraphFont"/>
    <w:link w:val="FootnoteText"/>
    <w:rsid w:val="005D00FB"/>
  </w:style>
  <w:style w:type="character" w:customStyle="1" w:styleId="ListContinueChar">
    <w:name w:val="List Continue Char"/>
    <w:link w:val="ListContinue"/>
    <w:rsid w:val="000337E3"/>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3635795">
      <w:bodyDiv w:val="1"/>
      <w:marLeft w:val="0"/>
      <w:marRight w:val="0"/>
      <w:marTop w:val="0"/>
      <w:marBottom w:val="0"/>
      <w:divBdr>
        <w:top w:val="none" w:sz="0" w:space="0" w:color="auto"/>
        <w:left w:val="none" w:sz="0" w:space="0" w:color="auto"/>
        <w:bottom w:val="none" w:sz="0" w:space="0" w:color="auto"/>
        <w:right w:val="none" w:sz="0" w:space="0" w:color="auto"/>
      </w:divBdr>
    </w:div>
    <w:div w:id="1067072162">
      <w:bodyDiv w:val="1"/>
      <w:marLeft w:val="0"/>
      <w:marRight w:val="0"/>
      <w:marTop w:val="0"/>
      <w:marBottom w:val="0"/>
      <w:divBdr>
        <w:top w:val="none" w:sz="0" w:space="0" w:color="auto"/>
        <w:left w:val="none" w:sz="0" w:space="0" w:color="auto"/>
        <w:bottom w:val="none" w:sz="0" w:space="0" w:color="auto"/>
        <w:right w:val="none" w:sz="0" w:space="0" w:color="auto"/>
      </w:divBdr>
    </w:div>
    <w:div w:id="1215312746">
      <w:bodyDiv w:val="1"/>
      <w:marLeft w:val="0"/>
      <w:marRight w:val="0"/>
      <w:marTop w:val="0"/>
      <w:marBottom w:val="0"/>
      <w:divBdr>
        <w:top w:val="none" w:sz="0" w:space="0" w:color="auto"/>
        <w:left w:val="none" w:sz="0" w:space="0" w:color="auto"/>
        <w:bottom w:val="none" w:sz="0" w:space="0" w:color="auto"/>
        <w:right w:val="none" w:sz="0" w:space="0" w:color="auto"/>
      </w:divBdr>
    </w:div>
    <w:div w:id="1633558467">
      <w:bodyDiv w:val="1"/>
      <w:marLeft w:val="0"/>
      <w:marRight w:val="0"/>
      <w:marTop w:val="0"/>
      <w:marBottom w:val="0"/>
      <w:divBdr>
        <w:top w:val="none" w:sz="0" w:space="0" w:color="auto"/>
        <w:left w:val="none" w:sz="0" w:space="0" w:color="auto"/>
        <w:bottom w:val="none" w:sz="0" w:space="0" w:color="auto"/>
        <w:right w:val="none" w:sz="0" w:space="0" w:color="auto"/>
      </w:divBdr>
    </w:div>
    <w:div w:id="17172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Pinegar, Jim</DisplayName>
        <AccountId>46</AccountId>
        <AccountType/>
      </UserInfo>
    </SharedWithUsers>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F32BA0-0A36-412D-9D37-8A12DC956502}">
  <ds:schemaRefs>
    <ds:schemaRef ds:uri="http://schemas.microsoft.com/office/2006/metadata/properties"/>
    <ds:schemaRef ds:uri="http://schemas.microsoft.com/office/infopath/2007/PartnerControls"/>
    <ds:schemaRef ds:uri="826143e3-bbcb-45bb-8829-107013e701e5"/>
    <ds:schemaRef ds:uri="3c9e15a3-223f-4584-afb1-1dbe0b3878fa"/>
    <ds:schemaRef ds:uri="dbd46520-c392-41b5-9f68-fe7486eefad7"/>
  </ds:schemaRefs>
</ds:datastoreItem>
</file>

<file path=customXml/itemProps2.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3.xml><?xml version="1.0" encoding="utf-8"?>
<ds:datastoreItem xmlns:ds="http://schemas.openxmlformats.org/officeDocument/2006/customXml" ds:itemID="{CB6DBD32-B17D-4EA4-A4CE-DC85F5D9A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2116DE-A9E3-4368-85A4-B7B44E8B48D7}">
  <ds:schemaRefs>
    <ds:schemaRef ds:uri="http://schemas.microsoft.com/sharepoint/v3/contenttype/forms"/>
  </ds:schemaRefs>
</ds:datastoreItem>
</file>

<file path=docMetadata/LabelInfo.xml><?xml version="1.0" encoding="utf-8"?>
<clbl:labelList xmlns:clbl="http://schemas.microsoft.com/office/2020/mipLabelMetadata">
  <clbl:label id="{61f7c44d-d510-4321-9258-956e71d8b56e}" enabled="0" method="" siteId="{61f7c44d-d510-4321-9258-956e71d8b56e}" removed="1"/>
</clbl:labelList>
</file>

<file path=docProps/app.xml><?xml version="1.0" encoding="utf-8"?>
<Properties xmlns="http://schemas.openxmlformats.org/officeDocument/2006/extended-properties" xmlns:vt="http://schemas.openxmlformats.org/officeDocument/2006/docPropsVTypes">
  <Template>Normal</Template>
  <TotalTime>4601</TotalTime>
  <Pages>5</Pages>
  <Words>2703</Words>
  <Characters>14627</Characters>
  <Application>Microsoft Office Word</Application>
  <DocSecurity>0</DocSecurity>
  <Lines>286</Lines>
  <Paragraphs>95</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17235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Gann, Julie</cp:lastModifiedBy>
  <cp:revision>211</cp:revision>
  <cp:lastPrinted>2024-01-03T23:34:00Z</cp:lastPrinted>
  <dcterms:created xsi:type="dcterms:W3CDTF">2025-01-23T20:52:00Z</dcterms:created>
  <dcterms:modified xsi:type="dcterms:W3CDTF">2025-07-28T14:34:00Z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Complete</vt:lpwstr>
  </property>
  <property fmtid="{D5CDD505-2E9C-101B-9397-08002B2CF9AE}" pid="5" name="Test">
    <vt:filetime>2025-03-24T05:00:00Z</vt:filetime>
  </property>
</Properties>
</file>